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C519F1" w14:textId="34CCC959" w:rsidR="003F00B8" w:rsidRPr="00BD22D8" w:rsidRDefault="00C87C60" w:rsidP="003F00B8">
      <w:pPr>
        <w:keepNext/>
        <w:keepLines/>
        <w:suppressLineNumbers/>
        <w:rPr>
          <w:rFonts w:ascii="Times New Roman" w:eastAsia="SimSun" w:hAnsi="Times New Roman" w:cs="Times New Roman"/>
          <w:bCs/>
          <w:kern w:val="1"/>
          <w:sz w:val="24"/>
          <w:szCs w:val="24"/>
          <w:lang w:eastAsia="zh-CN" w:bidi="hi-IN"/>
        </w:rPr>
      </w:pPr>
      <w:r w:rsidRPr="00C87C60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385F63" wp14:editId="162DEBC2">
                <wp:simplePos x="0" y="0"/>
                <wp:positionH relativeFrom="column">
                  <wp:posOffset>3549015</wp:posOffset>
                </wp:positionH>
                <wp:positionV relativeFrom="paragraph">
                  <wp:posOffset>88900</wp:posOffset>
                </wp:positionV>
                <wp:extent cx="1628775" cy="390525"/>
                <wp:effectExtent l="0" t="0" r="28575" b="28575"/>
                <wp:wrapNone/>
                <wp:docPr id="2" name="Tekstiväli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8775" cy="390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14:paraId="353C5528" w14:textId="77777777" w:rsidR="003F00B8" w:rsidRPr="008D5D90" w:rsidRDefault="003F00B8" w:rsidP="00931FC2">
                            <w:pPr>
                              <w:jc w:val="right"/>
                              <w:rPr>
                                <w:rFonts w:ascii="Times New Roman" w:eastAsia="SimSun" w:hAnsi="Times New Roman" w:cs="Times New Roman"/>
                                <w:b/>
                                <w:bCs/>
                                <w:kern w:val="1"/>
                                <w:sz w:val="20"/>
                                <w:szCs w:val="20"/>
                                <w:lang w:eastAsia="zh-CN" w:bidi="hi-IN"/>
                              </w:rPr>
                            </w:pPr>
                            <w:r w:rsidRPr="008D5D90">
                              <w:rPr>
                                <w:rFonts w:ascii="Times New Roman" w:eastAsia="SimSun" w:hAnsi="Times New Roman" w:cs="Times New Roman"/>
                                <w:b/>
                                <w:bCs/>
                                <w:kern w:val="1"/>
                                <w:sz w:val="20"/>
                                <w:szCs w:val="20"/>
                                <w:lang w:eastAsia="zh-CN" w:bidi="hi-IN"/>
                              </w:rPr>
                              <w:t>EELNÕU</w:t>
                            </w:r>
                          </w:p>
                          <w:p w14:paraId="669BB76C" w14:textId="129DE62C" w:rsidR="003F00B8" w:rsidRPr="008D5D90" w:rsidRDefault="004240F5" w:rsidP="00931FC2">
                            <w:pPr>
                              <w:jc w:val="right"/>
                              <w:rPr>
                                <w:rFonts w:ascii="Times New Roman" w:eastAsia="SimSun" w:hAnsi="Times New Roman" w:cs="Times New Roman"/>
                                <w:bCs/>
                                <w:kern w:val="1"/>
                                <w:sz w:val="20"/>
                                <w:szCs w:val="20"/>
                                <w:lang w:eastAsia="zh-CN" w:bidi="hi-IN"/>
                              </w:rPr>
                            </w:pPr>
                            <w:r>
                              <w:rPr>
                                <w:rFonts w:ascii="Times New Roman" w:eastAsia="SimSun" w:hAnsi="Times New Roman" w:cs="Times New Roman"/>
                                <w:bCs/>
                                <w:kern w:val="1"/>
                                <w:sz w:val="20"/>
                                <w:szCs w:val="20"/>
                                <w:lang w:eastAsia="zh-CN" w:bidi="hi-IN"/>
                              </w:rPr>
                              <w:t>17</w:t>
                            </w:r>
                            <w:r w:rsidR="00367684" w:rsidRPr="003C1775">
                              <w:rPr>
                                <w:rFonts w:ascii="Times New Roman" w:eastAsia="SimSun" w:hAnsi="Times New Roman" w:cs="Times New Roman"/>
                                <w:bCs/>
                                <w:kern w:val="1"/>
                                <w:sz w:val="20"/>
                                <w:szCs w:val="20"/>
                                <w:lang w:eastAsia="zh-CN" w:bidi="hi-IN"/>
                              </w:rPr>
                              <w:t>.</w:t>
                            </w:r>
                            <w:r w:rsidR="00013A22" w:rsidRPr="003C1775">
                              <w:rPr>
                                <w:rFonts w:ascii="Times New Roman" w:eastAsia="SimSun" w:hAnsi="Times New Roman" w:cs="Times New Roman"/>
                                <w:bCs/>
                                <w:kern w:val="1"/>
                                <w:sz w:val="20"/>
                                <w:szCs w:val="20"/>
                                <w:lang w:eastAsia="zh-CN" w:bidi="hi-IN"/>
                              </w:rPr>
                              <w:t>0</w:t>
                            </w:r>
                            <w:r>
                              <w:rPr>
                                <w:rFonts w:ascii="Times New Roman" w:eastAsia="SimSun" w:hAnsi="Times New Roman" w:cs="Times New Roman"/>
                                <w:bCs/>
                                <w:kern w:val="1"/>
                                <w:sz w:val="20"/>
                                <w:szCs w:val="20"/>
                                <w:lang w:eastAsia="zh-CN" w:bidi="hi-IN"/>
                              </w:rPr>
                              <w:t>9</w:t>
                            </w:r>
                            <w:r w:rsidR="00013A22" w:rsidRPr="00AF49BC">
                              <w:rPr>
                                <w:rFonts w:ascii="Times New Roman" w:eastAsia="SimSun" w:hAnsi="Times New Roman" w:cs="Times New Roman"/>
                                <w:bCs/>
                                <w:kern w:val="1"/>
                                <w:sz w:val="20"/>
                                <w:szCs w:val="20"/>
                                <w:lang w:eastAsia="zh-CN" w:bidi="hi-IN"/>
                              </w:rPr>
                              <w:t>.</w:t>
                            </w:r>
                            <w:r w:rsidR="00013A22">
                              <w:rPr>
                                <w:rFonts w:ascii="Times New Roman" w:eastAsia="SimSun" w:hAnsi="Times New Roman" w:cs="Times New Roman"/>
                                <w:bCs/>
                                <w:kern w:val="1"/>
                                <w:sz w:val="20"/>
                                <w:szCs w:val="20"/>
                                <w:lang w:eastAsia="zh-CN" w:bidi="hi-IN"/>
                              </w:rPr>
                              <w:t>2024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385F63" id="_x0000_t202" coordsize="21600,21600" o:spt="202" path="m,l,21600r21600,l21600,xe">
                <v:stroke joinstyle="miter"/>
                <v:path gradientshapeok="t" o:connecttype="rect"/>
              </v:shapetype>
              <v:shape id="Tekstiväli 2" o:spid="_x0000_s1026" type="#_x0000_t202" style="position:absolute;margin-left:279.45pt;margin-top:7pt;width:128.25pt;height:3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" fillcolor="window" strokecolor="window" strokeweight=".5pt">
                <v:textbox>
                  <w:txbxContent>
                    <w:p w14:paraId="353C5528" w14:textId="77777777" w:rsidR="003F00B8" w:rsidRPr="008D5D90" w:rsidRDefault="003F00B8" w:rsidP="00931FC2">
                      <w:pPr>
                        <w:jc w:val="right"/>
                        <w:rPr>
                          <w:rFonts w:ascii="Times New Roman" w:eastAsia="SimSun" w:hAnsi="Times New Roman" w:cs="Times New Roman"/>
                          <w:b/>
                          <w:bCs/>
                          <w:kern w:val="1"/>
                          <w:sz w:val="20"/>
                          <w:szCs w:val="20"/>
                          <w:lang w:eastAsia="zh-CN" w:bidi="hi-IN"/>
                        </w:rPr>
                      </w:pPr>
                      <w:r w:rsidRPr="008D5D90">
                        <w:rPr>
                          <w:rFonts w:ascii="Times New Roman" w:eastAsia="SimSun" w:hAnsi="Times New Roman" w:cs="Times New Roman"/>
                          <w:b/>
                          <w:bCs/>
                          <w:kern w:val="1"/>
                          <w:sz w:val="20"/>
                          <w:szCs w:val="20"/>
                          <w:lang w:eastAsia="zh-CN" w:bidi="hi-IN"/>
                        </w:rPr>
                        <w:t>EELNÕU</w:t>
                      </w:r>
                    </w:p>
                    <w:p w14:paraId="669BB76C" w14:textId="129DE62C" w:rsidR="003F00B8" w:rsidRPr="008D5D90" w:rsidRDefault="004240F5" w:rsidP="00931FC2">
                      <w:pPr>
                        <w:jc w:val="right"/>
                        <w:rPr>
                          <w:rFonts w:ascii="Times New Roman" w:eastAsia="SimSun" w:hAnsi="Times New Roman" w:cs="Times New Roman"/>
                          <w:bCs/>
                          <w:kern w:val="1"/>
                          <w:sz w:val="20"/>
                          <w:szCs w:val="20"/>
                          <w:lang w:eastAsia="zh-CN" w:bidi="hi-IN"/>
                        </w:rPr>
                      </w:pPr>
                      <w:r>
                        <w:rPr>
                          <w:rFonts w:ascii="Times New Roman" w:eastAsia="SimSun" w:hAnsi="Times New Roman" w:cs="Times New Roman"/>
                          <w:bCs/>
                          <w:kern w:val="1"/>
                          <w:sz w:val="20"/>
                          <w:szCs w:val="20"/>
                          <w:lang w:eastAsia="zh-CN" w:bidi="hi-IN"/>
                        </w:rPr>
                        <w:t>17</w:t>
                      </w:r>
                      <w:r w:rsidR="00367684" w:rsidRPr="003C1775">
                        <w:rPr>
                          <w:rFonts w:ascii="Times New Roman" w:eastAsia="SimSun" w:hAnsi="Times New Roman" w:cs="Times New Roman"/>
                          <w:bCs/>
                          <w:kern w:val="1"/>
                          <w:sz w:val="20"/>
                          <w:szCs w:val="20"/>
                          <w:lang w:eastAsia="zh-CN" w:bidi="hi-IN"/>
                        </w:rPr>
                        <w:t>.</w:t>
                      </w:r>
                      <w:r w:rsidR="00013A22" w:rsidRPr="003C1775">
                        <w:rPr>
                          <w:rFonts w:ascii="Times New Roman" w:eastAsia="SimSun" w:hAnsi="Times New Roman" w:cs="Times New Roman"/>
                          <w:bCs/>
                          <w:kern w:val="1"/>
                          <w:sz w:val="20"/>
                          <w:szCs w:val="20"/>
                          <w:lang w:eastAsia="zh-CN" w:bidi="hi-IN"/>
                        </w:rPr>
                        <w:t>0</w:t>
                      </w:r>
                      <w:r>
                        <w:rPr>
                          <w:rFonts w:ascii="Times New Roman" w:eastAsia="SimSun" w:hAnsi="Times New Roman" w:cs="Times New Roman"/>
                          <w:bCs/>
                          <w:kern w:val="1"/>
                          <w:sz w:val="20"/>
                          <w:szCs w:val="20"/>
                          <w:lang w:eastAsia="zh-CN" w:bidi="hi-IN"/>
                        </w:rPr>
                        <w:t>9</w:t>
                      </w:r>
                      <w:r w:rsidR="00013A22" w:rsidRPr="00AF49BC">
                        <w:rPr>
                          <w:rFonts w:ascii="Times New Roman" w:eastAsia="SimSun" w:hAnsi="Times New Roman" w:cs="Times New Roman"/>
                          <w:bCs/>
                          <w:kern w:val="1"/>
                          <w:sz w:val="20"/>
                          <w:szCs w:val="20"/>
                          <w:lang w:eastAsia="zh-CN" w:bidi="hi-IN"/>
                        </w:rPr>
                        <w:t>.</w:t>
                      </w:r>
                      <w:r w:rsidR="00013A22">
                        <w:rPr>
                          <w:rFonts w:ascii="Times New Roman" w:eastAsia="SimSun" w:hAnsi="Times New Roman" w:cs="Times New Roman"/>
                          <w:bCs/>
                          <w:kern w:val="1"/>
                          <w:sz w:val="20"/>
                          <w:szCs w:val="20"/>
                          <w:lang w:eastAsia="zh-CN" w:bidi="hi-IN"/>
                        </w:rPr>
                        <w:t>2024</w:t>
                      </w:r>
                    </w:p>
                  </w:txbxContent>
                </v:textbox>
              </v:shape>
            </w:pict>
          </mc:Fallback>
        </mc:AlternateContent>
      </w:r>
    </w:p>
    <w:p w14:paraId="7580D8E9" w14:textId="77777777" w:rsidR="003F00B8" w:rsidRPr="00BD22D8" w:rsidRDefault="003F00B8" w:rsidP="003F00B8">
      <w:pPr>
        <w:keepNext/>
        <w:keepLines/>
        <w:suppressLineNumbers/>
        <w:rPr>
          <w:rFonts w:ascii="Times New Roman" w:eastAsia="SimSun" w:hAnsi="Times New Roman" w:cs="Times New Roman"/>
          <w:bCs/>
          <w:kern w:val="1"/>
          <w:sz w:val="24"/>
          <w:szCs w:val="24"/>
          <w:lang w:eastAsia="zh-CN" w:bidi="hi-IN"/>
        </w:rPr>
      </w:pPr>
    </w:p>
    <w:p w14:paraId="6B0E62D8" w14:textId="77777777" w:rsidR="003F00B8" w:rsidRPr="00BD22D8" w:rsidRDefault="003F00B8" w:rsidP="003F00B8">
      <w:pPr>
        <w:keepNext/>
        <w:keepLines/>
        <w:suppressLineNumbers/>
        <w:rPr>
          <w:rFonts w:ascii="Times New Roman" w:eastAsia="SimSun" w:hAnsi="Times New Roman" w:cs="Times New Roman"/>
          <w:bCs/>
          <w:kern w:val="1"/>
          <w:sz w:val="24"/>
          <w:szCs w:val="24"/>
          <w:lang w:eastAsia="zh-CN" w:bidi="hi-IN"/>
        </w:rPr>
      </w:pPr>
    </w:p>
    <w:p w14:paraId="21F2F095" w14:textId="77777777" w:rsidR="003F00B8" w:rsidRPr="00BD22D8" w:rsidRDefault="003F00B8" w:rsidP="003F00B8">
      <w:pPr>
        <w:keepNext/>
        <w:keepLines/>
        <w:suppressLineNumbers/>
        <w:rPr>
          <w:rFonts w:ascii="Times New Roman" w:eastAsia="SimSun" w:hAnsi="Times New Roman" w:cs="Times New Roman"/>
          <w:bCs/>
          <w:kern w:val="1"/>
          <w:sz w:val="24"/>
          <w:szCs w:val="24"/>
          <w:lang w:eastAsia="zh-CN" w:bidi="hi-IN"/>
        </w:rPr>
      </w:pPr>
    </w:p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3F00B8" w:rsidRPr="00BD22D8" w14:paraId="3DD2FB9A" w14:textId="77777777" w:rsidTr="00A82EF2">
        <w:trPr>
          <w:trHeight w:val="567"/>
        </w:trPr>
        <w:tc>
          <w:tcPr>
            <w:tcW w:w="9072" w:type="dxa"/>
            <w:shd w:val="clear" w:color="auto" w:fill="auto"/>
          </w:tcPr>
          <w:p w14:paraId="00043E34" w14:textId="5F2CA281" w:rsidR="003F00B8" w:rsidRPr="00BD22D8" w:rsidRDefault="003F00B8" w:rsidP="003F00B8">
            <w:pPr>
              <w:keepNext/>
              <w:keepLines/>
              <w:suppressLineNumbers/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eastAsia="zh-CN" w:bidi="hi-IN"/>
              </w:rPr>
            </w:pPr>
          </w:p>
        </w:tc>
      </w:tr>
    </w:tbl>
    <w:p w14:paraId="620B0AF3" w14:textId="1D6C8EB8" w:rsidR="00E84303" w:rsidRPr="00D85F8A" w:rsidRDefault="00E84303" w:rsidP="00E84303">
      <w:pPr>
        <w:pStyle w:val="Default"/>
        <w:jc w:val="center"/>
        <w:rPr>
          <w:sz w:val="32"/>
          <w:szCs w:val="32"/>
        </w:rPr>
      </w:pPr>
      <w:r w:rsidRPr="00D85F8A">
        <w:rPr>
          <w:rFonts w:ascii="Times New Roman" w:eastAsia="Times New Roman" w:hAnsi="Times New Roman" w:cs="Times New Roman"/>
          <w:b/>
          <w:sz w:val="32"/>
          <w:szCs w:val="32"/>
        </w:rPr>
        <w:t xml:space="preserve">Põllumajandusloomade aretuse seaduse </w:t>
      </w:r>
      <w:r w:rsidR="00100170">
        <w:rPr>
          <w:rFonts w:ascii="Times New Roman" w:eastAsia="Times New Roman" w:hAnsi="Times New Roman" w:cs="Times New Roman"/>
          <w:b/>
          <w:sz w:val="32"/>
          <w:szCs w:val="32"/>
        </w:rPr>
        <w:t>täiendamise</w:t>
      </w:r>
      <w:r w:rsidR="00100170" w:rsidRPr="00D85F8A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Pr="00D85F8A">
        <w:rPr>
          <w:rFonts w:ascii="Times New Roman" w:eastAsia="Times New Roman" w:hAnsi="Times New Roman" w:cs="Times New Roman"/>
          <w:b/>
          <w:sz w:val="32"/>
          <w:szCs w:val="32"/>
        </w:rPr>
        <w:t>seadus</w:t>
      </w:r>
    </w:p>
    <w:p w14:paraId="6862E1C9" w14:textId="77777777" w:rsidR="003F00B8" w:rsidRPr="00BD22D8" w:rsidRDefault="003F00B8" w:rsidP="00BD22D8">
      <w:pPr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14:paraId="347CC90B" w14:textId="1A8294D4" w:rsidR="00E84303" w:rsidRPr="008B6248" w:rsidRDefault="00E84303" w:rsidP="00E84303">
      <w:pPr>
        <w:rPr>
          <w:rFonts w:ascii="Times New Roman" w:hAnsi="Times New Roman" w:cs="Times New Roman"/>
          <w:sz w:val="24"/>
          <w:szCs w:val="24"/>
        </w:rPr>
      </w:pPr>
      <w:r w:rsidRPr="008B6248">
        <w:rPr>
          <w:rFonts w:ascii="Times New Roman" w:hAnsi="Times New Roman" w:cs="Times New Roman"/>
          <w:sz w:val="24"/>
          <w:szCs w:val="24"/>
        </w:rPr>
        <w:t>Põllumajandusloomade aretuse seaduses</w:t>
      </w:r>
      <w:r w:rsidRPr="008B62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92122" w:rsidRPr="008B6248">
        <w:rPr>
          <w:rFonts w:ascii="Times New Roman" w:hAnsi="Times New Roman" w:cs="Times New Roman"/>
          <w:sz w:val="24"/>
          <w:szCs w:val="24"/>
        </w:rPr>
        <w:t>tehakse järgmi</w:t>
      </w:r>
      <w:r w:rsidR="001E1823" w:rsidRPr="008B6248">
        <w:rPr>
          <w:rFonts w:ascii="Times New Roman" w:hAnsi="Times New Roman" w:cs="Times New Roman"/>
          <w:sz w:val="24"/>
          <w:szCs w:val="24"/>
        </w:rPr>
        <w:t>s</w:t>
      </w:r>
      <w:r w:rsidR="00B92122" w:rsidRPr="008B6248">
        <w:rPr>
          <w:rFonts w:ascii="Times New Roman" w:hAnsi="Times New Roman" w:cs="Times New Roman"/>
          <w:sz w:val="24"/>
          <w:szCs w:val="24"/>
        </w:rPr>
        <w:t>e</w:t>
      </w:r>
      <w:r w:rsidR="001E1823" w:rsidRPr="008B6248">
        <w:rPr>
          <w:rFonts w:ascii="Times New Roman" w:hAnsi="Times New Roman" w:cs="Times New Roman"/>
          <w:sz w:val="24"/>
          <w:szCs w:val="24"/>
        </w:rPr>
        <w:t>d</w:t>
      </w:r>
      <w:r w:rsidR="00B92122" w:rsidRPr="008B6248">
        <w:rPr>
          <w:rFonts w:ascii="Times New Roman" w:hAnsi="Times New Roman" w:cs="Times New Roman"/>
          <w:sz w:val="24"/>
          <w:szCs w:val="24"/>
        </w:rPr>
        <w:t xml:space="preserve"> muudatus</w:t>
      </w:r>
      <w:r w:rsidR="001E1823" w:rsidRPr="008B6248">
        <w:rPr>
          <w:rFonts w:ascii="Times New Roman" w:hAnsi="Times New Roman" w:cs="Times New Roman"/>
          <w:sz w:val="24"/>
          <w:szCs w:val="24"/>
        </w:rPr>
        <w:t>ed</w:t>
      </w:r>
      <w:r w:rsidRPr="008B6248">
        <w:rPr>
          <w:rFonts w:ascii="Times New Roman" w:hAnsi="Times New Roman" w:cs="Times New Roman"/>
          <w:sz w:val="24"/>
          <w:szCs w:val="24"/>
        </w:rPr>
        <w:t>:</w:t>
      </w:r>
    </w:p>
    <w:p w14:paraId="3239697D" w14:textId="77777777" w:rsidR="00E84303" w:rsidRPr="008B6248" w:rsidRDefault="00E84303" w:rsidP="00013A2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F90A69E" w14:textId="16F1D6ED" w:rsidR="00B30F04" w:rsidRPr="008B6248" w:rsidRDefault="00CC0722" w:rsidP="00013A2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6248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="001E1823" w:rsidRPr="008B6248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 w:rsidR="001E1823" w:rsidRPr="008B62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57F1A" w:rsidRPr="008B6248">
        <w:rPr>
          <w:rFonts w:ascii="Times New Roman" w:eastAsia="Times New Roman" w:hAnsi="Times New Roman" w:cs="Times New Roman"/>
          <w:sz w:val="24"/>
          <w:szCs w:val="24"/>
        </w:rPr>
        <w:t xml:space="preserve">seadust täiendatakse </w:t>
      </w:r>
      <w:r w:rsidR="00E82C12" w:rsidRPr="008B6248">
        <w:rPr>
          <w:rFonts w:ascii="Times New Roman" w:eastAsia="Times New Roman" w:hAnsi="Times New Roman" w:cs="Times New Roman"/>
          <w:sz w:val="24"/>
          <w:szCs w:val="24"/>
        </w:rPr>
        <w:t>2</w:t>
      </w:r>
      <w:r w:rsidR="00757F1A" w:rsidRPr="008B6248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r w:rsidR="003C27E6">
        <w:rPr>
          <w:rFonts w:ascii="Times New Roman" w:eastAsia="Times New Roman" w:hAnsi="Times New Roman" w:cs="Times New Roman"/>
          <w:sz w:val="24"/>
          <w:szCs w:val="24"/>
        </w:rPr>
        <w:t>. peatükiga</w:t>
      </w:r>
      <w:r w:rsidR="00757F1A" w:rsidRPr="008B6248">
        <w:rPr>
          <w:rFonts w:ascii="Times New Roman" w:eastAsia="Times New Roman" w:hAnsi="Times New Roman" w:cs="Times New Roman"/>
          <w:sz w:val="24"/>
          <w:szCs w:val="24"/>
        </w:rPr>
        <w:t xml:space="preserve"> järgmises sõnastuses:</w:t>
      </w:r>
    </w:p>
    <w:p w14:paraId="0F28B6D1" w14:textId="77777777" w:rsidR="00E82C12" w:rsidRPr="008B6248" w:rsidRDefault="00E82C12" w:rsidP="00013A2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69F1DD" w14:textId="21073FD3" w:rsidR="00E82C12" w:rsidRPr="008B6248" w:rsidRDefault="00E82C12" w:rsidP="00E82C12">
      <w:pPr>
        <w:jc w:val="center"/>
        <w:rPr>
          <w:rFonts w:ascii="Times New Roman" w:hAnsi="Times New Roman" w:cs="Times New Roman"/>
          <w:sz w:val="24"/>
          <w:szCs w:val="24"/>
        </w:rPr>
      </w:pPr>
      <w:r w:rsidRPr="008B6248">
        <w:rPr>
          <w:rFonts w:ascii="Times New Roman" w:hAnsi="Times New Roman" w:cs="Times New Roman"/>
          <w:sz w:val="24"/>
          <w:szCs w:val="24"/>
        </w:rPr>
        <w:t>„</w:t>
      </w:r>
      <w:r w:rsidRPr="008B6248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8B6248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="00900F34" w:rsidRPr="008B6248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8B624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6289D" w:rsidRPr="008B6248">
        <w:rPr>
          <w:rFonts w:ascii="Times New Roman" w:hAnsi="Times New Roman" w:cs="Times New Roman"/>
          <w:b/>
          <w:bCs/>
          <w:sz w:val="24"/>
          <w:szCs w:val="24"/>
        </w:rPr>
        <w:t>peatükk</w:t>
      </w:r>
    </w:p>
    <w:p w14:paraId="751F3CD7" w14:textId="2B10B9A8" w:rsidR="00F6289D" w:rsidRPr="008B6248" w:rsidRDefault="00563339" w:rsidP="00F079D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8B6248">
        <w:rPr>
          <w:rFonts w:ascii="Times New Roman" w:hAnsi="Times New Roman" w:cs="Times New Roman"/>
          <w:b/>
          <w:bCs/>
          <w:sz w:val="24"/>
          <w:szCs w:val="24"/>
        </w:rPr>
        <w:t>H</w:t>
      </w:r>
      <w:r w:rsidR="00F6289D" w:rsidRPr="008B6248">
        <w:rPr>
          <w:rFonts w:ascii="Times New Roman" w:hAnsi="Times New Roman" w:cs="Times New Roman"/>
          <w:b/>
          <w:bCs/>
          <w:sz w:val="24"/>
          <w:szCs w:val="24"/>
        </w:rPr>
        <w:t>obuslas</w:t>
      </w:r>
      <w:r w:rsidR="007B2B5E" w:rsidRPr="008B6248">
        <w:rPr>
          <w:rFonts w:ascii="Times New Roman" w:hAnsi="Times New Roman" w:cs="Times New Roman"/>
          <w:b/>
          <w:bCs/>
          <w:sz w:val="24"/>
          <w:szCs w:val="24"/>
        </w:rPr>
        <w:t>ed</w:t>
      </w:r>
      <w:proofErr w:type="spellEnd"/>
      <w:r w:rsidR="001226BD" w:rsidRPr="008B624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0F671CF2" w14:textId="77777777" w:rsidR="001E1823" w:rsidRPr="008B6248" w:rsidRDefault="001E1823" w:rsidP="00013A2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E76C561" w14:textId="39018FA9" w:rsidR="0006409B" w:rsidRPr="008B6248" w:rsidRDefault="0006409B" w:rsidP="003537E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B6248">
        <w:rPr>
          <w:rFonts w:ascii="Times New Roman" w:hAnsi="Times New Roman" w:cs="Times New Roman"/>
          <w:b/>
          <w:bCs/>
          <w:sz w:val="24"/>
          <w:szCs w:val="24"/>
        </w:rPr>
        <w:t>§ 11</w:t>
      </w:r>
      <w:r w:rsidR="00FA6F1E" w:rsidRPr="008B6248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8B6248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="0018476C" w:rsidRPr="008B6248">
        <w:rPr>
          <w:rFonts w:ascii="Times New Roman" w:hAnsi="Times New Roman" w:cs="Times New Roman"/>
          <w:b/>
          <w:bCs/>
          <w:sz w:val="24"/>
          <w:szCs w:val="24"/>
        </w:rPr>
        <w:t>Hobuslaste</w:t>
      </w:r>
      <w:proofErr w:type="spellEnd"/>
      <w:r w:rsidR="0018476C" w:rsidRPr="008B6248">
        <w:rPr>
          <w:rFonts w:ascii="Times New Roman" w:hAnsi="Times New Roman" w:cs="Times New Roman"/>
          <w:b/>
          <w:bCs/>
          <w:sz w:val="24"/>
          <w:szCs w:val="24"/>
        </w:rPr>
        <w:t xml:space="preserve"> v</w:t>
      </w:r>
      <w:r w:rsidRPr="008B6248">
        <w:rPr>
          <w:rFonts w:ascii="Times New Roman" w:hAnsi="Times New Roman" w:cs="Times New Roman"/>
          <w:b/>
          <w:bCs/>
          <w:sz w:val="24"/>
          <w:szCs w:val="24"/>
        </w:rPr>
        <w:t>õistlu</w:t>
      </w:r>
      <w:r w:rsidR="00000618" w:rsidRPr="008B6248">
        <w:rPr>
          <w:rFonts w:ascii="Times New Roman" w:hAnsi="Times New Roman" w:cs="Times New Roman"/>
          <w:b/>
          <w:bCs/>
          <w:sz w:val="24"/>
          <w:szCs w:val="24"/>
        </w:rPr>
        <w:t>s</w:t>
      </w:r>
    </w:p>
    <w:p w14:paraId="286FD3CC" w14:textId="77777777" w:rsidR="0039781C" w:rsidRPr="008B6248" w:rsidRDefault="0039781C" w:rsidP="00013A2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9B426AC" w14:textId="4D839F44" w:rsidR="00AC0C85" w:rsidRDefault="0018476C" w:rsidP="00013A22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78956449"/>
      <w:commentRangeStart w:id="1"/>
      <w:proofErr w:type="spellStart"/>
      <w:r w:rsidRPr="008B6248">
        <w:rPr>
          <w:rFonts w:ascii="Times New Roman" w:hAnsi="Times New Roman" w:cs="Times New Roman"/>
          <w:sz w:val="24"/>
          <w:szCs w:val="24"/>
        </w:rPr>
        <w:t>Hobuslaste</w:t>
      </w:r>
      <w:proofErr w:type="spellEnd"/>
      <w:r w:rsidRPr="008B6248">
        <w:rPr>
          <w:rFonts w:ascii="Times New Roman" w:hAnsi="Times New Roman" w:cs="Times New Roman"/>
          <w:sz w:val="24"/>
          <w:szCs w:val="24"/>
        </w:rPr>
        <w:t xml:space="preserve"> v</w:t>
      </w:r>
      <w:r w:rsidR="00F82368" w:rsidRPr="008B6248">
        <w:rPr>
          <w:rFonts w:ascii="Times New Roman" w:hAnsi="Times New Roman" w:cs="Times New Roman"/>
          <w:sz w:val="24"/>
          <w:szCs w:val="24"/>
        </w:rPr>
        <w:t>õistlus</w:t>
      </w:r>
      <w:r w:rsidR="00D124DF" w:rsidRPr="008B6248">
        <w:rPr>
          <w:rFonts w:ascii="Times New Roman" w:hAnsi="Times New Roman" w:cs="Times New Roman"/>
          <w:sz w:val="24"/>
          <w:szCs w:val="24"/>
        </w:rPr>
        <w:t xml:space="preserve"> </w:t>
      </w:r>
      <w:r w:rsidR="00821799" w:rsidRPr="008B6248">
        <w:rPr>
          <w:rFonts w:ascii="Times New Roman" w:hAnsi="Times New Roman" w:cs="Times New Roman"/>
          <w:sz w:val="24"/>
          <w:szCs w:val="24"/>
        </w:rPr>
        <w:t xml:space="preserve">käesoleva seaduse tähenduses </w:t>
      </w:r>
      <w:commentRangeEnd w:id="1"/>
      <w:r w:rsidR="00DB5E44">
        <w:rPr>
          <w:rStyle w:val="Kommentaariviide"/>
        </w:rPr>
        <w:commentReference w:id="1"/>
      </w:r>
      <w:r w:rsidR="00821799" w:rsidRPr="008B6248">
        <w:rPr>
          <w:rFonts w:ascii="Times New Roman" w:hAnsi="Times New Roman" w:cs="Times New Roman"/>
          <w:sz w:val="24"/>
          <w:szCs w:val="24"/>
        </w:rPr>
        <w:t xml:space="preserve">on </w:t>
      </w:r>
      <w:proofErr w:type="spellStart"/>
      <w:ins w:id="2" w:author="Inge Mehide" w:date="2024-10-03T09:22:00Z">
        <w:r w:rsidR="00EE49A8">
          <w:rPr>
            <w:rFonts w:ascii="Times New Roman" w:hAnsi="Times New Roman" w:cs="Times New Roman"/>
            <w:sz w:val="24"/>
            <w:szCs w:val="24"/>
          </w:rPr>
          <w:t>hobuslaste</w:t>
        </w:r>
      </w:ins>
      <w:ins w:id="3" w:author="Inge Mehide" w:date="2024-10-04T18:05:00Z">
        <w:r w:rsidR="00A67F20">
          <w:rPr>
            <w:rFonts w:ascii="Times New Roman" w:hAnsi="Times New Roman" w:cs="Times New Roman"/>
            <w:sz w:val="24"/>
            <w:szCs w:val="24"/>
          </w:rPr>
          <w:t>ga</w:t>
        </w:r>
        <w:proofErr w:type="spellEnd"/>
        <w:r w:rsidR="00A67F20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ins w:id="4" w:author="Inge Mehide" w:date="2024-10-04T18:06:00Z">
        <w:r w:rsidR="00A67F20">
          <w:rPr>
            <w:rFonts w:ascii="Times New Roman" w:hAnsi="Times New Roman" w:cs="Times New Roman"/>
            <w:sz w:val="24"/>
            <w:szCs w:val="24"/>
          </w:rPr>
          <w:t>peet</w:t>
        </w:r>
      </w:ins>
      <w:ins w:id="5" w:author="Inge Mehide" w:date="2024-10-04T18:12:00Z">
        <w:r w:rsidR="00A67F20">
          <w:rPr>
            <w:rFonts w:ascii="Times New Roman" w:hAnsi="Times New Roman" w:cs="Times New Roman"/>
            <w:sz w:val="24"/>
            <w:szCs w:val="24"/>
          </w:rPr>
          <w:t>av</w:t>
        </w:r>
      </w:ins>
      <w:ins w:id="6" w:author="Inge Mehide" w:date="2024-10-03T09:22:00Z">
        <w:r w:rsidR="00AA6616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commentRangeStart w:id="7"/>
      <w:r w:rsidR="001813F8" w:rsidRPr="001813F8">
        <w:rPr>
          <w:rFonts w:ascii="Times New Roman" w:hAnsi="Times New Roman" w:cs="Times New Roman"/>
          <w:sz w:val="24"/>
          <w:szCs w:val="24"/>
        </w:rPr>
        <w:t>võistlus</w:t>
      </w:r>
      <w:del w:id="8" w:author="Inge Mehide" w:date="2024-10-03T09:22:00Z">
        <w:r w:rsidR="001813F8" w:rsidRPr="001813F8" w:rsidDel="00AA6616">
          <w:rPr>
            <w:rFonts w:ascii="Times New Roman" w:hAnsi="Times New Roman" w:cs="Times New Roman"/>
            <w:sz w:val="24"/>
            <w:szCs w:val="24"/>
          </w:rPr>
          <w:delText xml:space="preserve"> hobuslastega</w:delText>
        </w:r>
      </w:del>
      <w:commentRangeEnd w:id="7"/>
      <w:r w:rsidR="00EE49A8">
        <w:rPr>
          <w:rStyle w:val="Kommentaariviide"/>
        </w:rPr>
        <w:commentReference w:id="7"/>
      </w:r>
      <w:r w:rsidR="00C6334A" w:rsidRPr="008B6248">
        <w:rPr>
          <w:rFonts w:ascii="Times New Roman" w:hAnsi="Times New Roman" w:cs="Times New Roman"/>
          <w:sz w:val="24"/>
          <w:szCs w:val="24"/>
        </w:rPr>
        <w:t>, sealhulgas</w:t>
      </w:r>
      <w:r w:rsidR="00AC0C85">
        <w:rPr>
          <w:rFonts w:ascii="Times New Roman" w:hAnsi="Times New Roman" w:cs="Times New Roman"/>
          <w:sz w:val="24"/>
          <w:szCs w:val="24"/>
        </w:rPr>
        <w:t>:</w:t>
      </w:r>
    </w:p>
    <w:p w14:paraId="404B0C19" w14:textId="17478B1F" w:rsidR="00AC0C85" w:rsidRPr="008B4652" w:rsidRDefault="00AC0C85" w:rsidP="00013A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="00C6334A" w:rsidRPr="008B6248">
        <w:rPr>
          <w:rFonts w:ascii="Times New Roman" w:hAnsi="Times New Roman" w:cs="Times New Roman"/>
          <w:sz w:val="24"/>
          <w:szCs w:val="24"/>
        </w:rPr>
        <w:t xml:space="preserve"> </w:t>
      </w:r>
      <w:r w:rsidR="00C6334A" w:rsidRPr="008B4652">
        <w:rPr>
          <w:rFonts w:ascii="Times New Roman" w:hAnsi="Times New Roman" w:cs="Times New Roman"/>
          <w:sz w:val="24"/>
          <w:szCs w:val="24"/>
        </w:rPr>
        <w:t>võidusõit</w:t>
      </w:r>
      <w:r w:rsidRPr="008B4652">
        <w:rPr>
          <w:rFonts w:ascii="Times New Roman" w:hAnsi="Times New Roman" w:cs="Times New Roman"/>
          <w:sz w:val="24"/>
          <w:szCs w:val="24"/>
        </w:rPr>
        <w:t>;</w:t>
      </w:r>
      <w:r w:rsidR="00C6334A" w:rsidRPr="008B465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8B62A6" w14:textId="16F9F5FC" w:rsidR="00AC0C85" w:rsidRPr="008B4652" w:rsidRDefault="00AC0C85" w:rsidP="00013A22">
      <w:pPr>
        <w:jc w:val="both"/>
        <w:rPr>
          <w:rFonts w:ascii="Times New Roman" w:hAnsi="Times New Roman" w:cs="Times New Roman"/>
          <w:sz w:val="24"/>
          <w:szCs w:val="24"/>
        </w:rPr>
      </w:pPr>
      <w:r w:rsidRPr="008B4652">
        <w:rPr>
          <w:rFonts w:ascii="Times New Roman" w:hAnsi="Times New Roman" w:cs="Times New Roman"/>
          <w:sz w:val="24"/>
          <w:szCs w:val="24"/>
        </w:rPr>
        <w:t xml:space="preserve">2) </w:t>
      </w:r>
      <w:r w:rsidR="00C6334A" w:rsidRPr="008B4652">
        <w:rPr>
          <w:rFonts w:ascii="Times New Roman" w:hAnsi="Times New Roman" w:cs="Times New Roman"/>
          <w:sz w:val="24"/>
          <w:szCs w:val="24"/>
        </w:rPr>
        <w:t>takistussõit</w:t>
      </w:r>
      <w:r w:rsidRPr="008B4652">
        <w:rPr>
          <w:rFonts w:ascii="Times New Roman" w:hAnsi="Times New Roman" w:cs="Times New Roman"/>
          <w:sz w:val="24"/>
          <w:szCs w:val="24"/>
        </w:rPr>
        <w:t>;</w:t>
      </w:r>
    </w:p>
    <w:p w14:paraId="364463A9" w14:textId="57F31E14" w:rsidR="00AC0C85" w:rsidRPr="008B4652" w:rsidRDefault="00AC0C85" w:rsidP="00013A22">
      <w:pPr>
        <w:jc w:val="both"/>
        <w:rPr>
          <w:rFonts w:ascii="Times New Roman" w:hAnsi="Times New Roman" w:cs="Times New Roman"/>
          <w:sz w:val="24"/>
          <w:szCs w:val="24"/>
        </w:rPr>
      </w:pPr>
      <w:r w:rsidRPr="008B4652">
        <w:rPr>
          <w:rFonts w:ascii="Times New Roman" w:hAnsi="Times New Roman" w:cs="Times New Roman"/>
          <w:sz w:val="24"/>
          <w:szCs w:val="24"/>
        </w:rPr>
        <w:t xml:space="preserve">3) </w:t>
      </w:r>
      <w:r w:rsidR="00C6334A" w:rsidRPr="008B4652">
        <w:rPr>
          <w:rFonts w:ascii="Times New Roman" w:hAnsi="Times New Roman" w:cs="Times New Roman"/>
          <w:sz w:val="24"/>
          <w:szCs w:val="24"/>
        </w:rPr>
        <w:t>kolmevõistlus</w:t>
      </w:r>
      <w:r w:rsidRPr="008B4652">
        <w:rPr>
          <w:rFonts w:ascii="Times New Roman" w:hAnsi="Times New Roman" w:cs="Times New Roman"/>
          <w:sz w:val="24"/>
          <w:szCs w:val="24"/>
        </w:rPr>
        <w:t>;</w:t>
      </w:r>
      <w:r w:rsidR="00C6334A" w:rsidRPr="008B465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4C1E788" w14:textId="30C6A84A" w:rsidR="00AC0C85" w:rsidRPr="008B4652" w:rsidRDefault="00AC0C85" w:rsidP="00013A22">
      <w:pPr>
        <w:jc w:val="both"/>
        <w:rPr>
          <w:rFonts w:ascii="Times New Roman" w:hAnsi="Times New Roman" w:cs="Times New Roman"/>
          <w:sz w:val="24"/>
          <w:szCs w:val="24"/>
        </w:rPr>
      </w:pPr>
      <w:r w:rsidRPr="008B4652">
        <w:rPr>
          <w:rFonts w:ascii="Times New Roman" w:hAnsi="Times New Roman" w:cs="Times New Roman"/>
          <w:sz w:val="24"/>
          <w:szCs w:val="24"/>
        </w:rPr>
        <w:t xml:space="preserve">4) </w:t>
      </w:r>
      <w:r w:rsidR="00C6334A" w:rsidRPr="008B4652">
        <w:rPr>
          <w:rFonts w:ascii="Times New Roman" w:hAnsi="Times New Roman" w:cs="Times New Roman"/>
          <w:sz w:val="24"/>
          <w:szCs w:val="24"/>
        </w:rPr>
        <w:t>koolisõit</w:t>
      </w:r>
      <w:r w:rsidRPr="008B4652">
        <w:rPr>
          <w:rFonts w:ascii="Times New Roman" w:hAnsi="Times New Roman" w:cs="Times New Roman"/>
          <w:sz w:val="24"/>
          <w:szCs w:val="24"/>
        </w:rPr>
        <w:t>;</w:t>
      </w:r>
      <w:r w:rsidR="00C6334A" w:rsidRPr="008B465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2417305" w14:textId="77E1C609" w:rsidR="00AC0C85" w:rsidRPr="008B4652" w:rsidRDefault="00AC0C85" w:rsidP="00013A22">
      <w:pPr>
        <w:jc w:val="both"/>
        <w:rPr>
          <w:rFonts w:ascii="Times New Roman" w:hAnsi="Times New Roman" w:cs="Times New Roman"/>
          <w:sz w:val="24"/>
          <w:szCs w:val="24"/>
        </w:rPr>
      </w:pPr>
      <w:r w:rsidRPr="008B4652">
        <w:rPr>
          <w:rFonts w:ascii="Times New Roman" w:hAnsi="Times New Roman" w:cs="Times New Roman"/>
          <w:sz w:val="24"/>
          <w:szCs w:val="24"/>
        </w:rPr>
        <w:t xml:space="preserve">5) </w:t>
      </w:r>
      <w:r w:rsidR="008B4652" w:rsidRPr="008B4652">
        <w:rPr>
          <w:rFonts w:ascii="Times New Roman" w:hAnsi="Times New Roman" w:cs="Times New Roman"/>
          <w:sz w:val="24"/>
          <w:szCs w:val="24"/>
        </w:rPr>
        <w:t>rakendivõistlus</w:t>
      </w:r>
      <w:r w:rsidR="00ED0E89" w:rsidRPr="008B4652">
        <w:rPr>
          <w:rFonts w:ascii="Times New Roman" w:hAnsi="Times New Roman" w:cs="Times New Roman"/>
          <w:sz w:val="24"/>
          <w:szCs w:val="24"/>
        </w:rPr>
        <w:t>;</w:t>
      </w:r>
    </w:p>
    <w:p w14:paraId="22D69615" w14:textId="234243D9" w:rsidR="00F82368" w:rsidRPr="008B4652" w:rsidRDefault="00AC0C85" w:rsidP="00013A22">
      <w:pPr>
        <w:jc w:val="both"/>
        <w:rPr>
          <w:rFonts w:ascii="Times New Roman" w:hAnsi="Times New Roman" w:cs="Times New Roman"/>
          <w:sz w:val="24"/>
          <w:szCs w:val="24"/>
        </w:rPr>
      </w:pPr>
      <w:r w:rsidRPr="008B4652">
        <w:rPr>
          <w:rFonts w:ascii="Times New Roman" w:hAnsi="Times New Roman" w:cs="Times New Roman"/>
          <w:sz w:val="24"/>
          <w:szCs w:val="24"/>
        </w:rPr>
        <w:t>6)</w:t>
      </w:r>
      <w:r w:rsidR="008B4652" w:rsidRPr="008B4652">
        <w:rPr>
          <w:rFonts w:ascii="Times New Roman" w:hAnsi="Times New Roman" w:cs="Times New Roman"/>
          <w:sz w:val="24"/>
          <w:szCs w:val="24"/>
        </w:rPr>
        <w:t xml:space="preserve"> </w:t>
      </w:r>
      <w:r w:rsidR="00C6334A" w:rsidRPr="008B4652">
        <w:rPr>
          <w:rFonts w:ascii="Times New Roman" w:hAnsi="Times New Roman" w:cs="Times New Roman"/>
          <w:sz w:val="24"/>
          <w:szCs w:val="24"/>
        </w:rPr>
        <w:t>demonstratsioonklass.</w:t>
      </w:r>
    </w:p>
    <w:bookmarkEnd w:id="0"/>
    <w:p w14:paraId="0CF19F07" w14:textId="77777777" w:rsidR="00CB3B74" w:rsidRDefault="00CB3B74" w:rsidP="00FF502F">
      <w:p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CA8C808" w14:textId="37C713D9" w:rsidR="00C531F1" w:rsidRPr="008B6248" w:rsidRDefault="00C531F1" w:rsidP="003537EE">
      <w:pPr>
        <w:rPr>
          <w:rFonts w:ascii="Times New Roman" w:hAnsi="Times New Roman" w:cs="Times New Roman"/>
          <w:sz w:val="24"/>
          <w:szCs w:val="24"/>
        </w:rPr>
      </w:pPr>
      <w:bookmarkStart w:id="9" w:name="_Hlk160565352"/>
      <w:r w:rsidRPr="008B6248">
        <w:rPr>
          <w:rFonts w:ascii="Times New Roman" w:hAnsi="Times New Roman" w:cs="Times New Roman"/>
          <w:b/>
          <w:bCs/>
          <w:sz w:val="24"/>
          <w:szCs w:val="24"/>
        </w:rPr>
        <w:t>§ 11</w:t>
      </w:r>
      <w:r w:rsidR="00FA6F1E" w:rsidRPr="008B6248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2</w:t>
      </w:r>
      <w:bookmarkEnd w:id="9"/>
      <w:r w:rsidRPr="008B6248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bookmarkStart w:id="10" w:name="_Hlk160570787"/>
      <w:proofErr w:type="spellStart"/>
      <w:r w:rsidR="00A9687D" w:rsidRPr="008B6248">
        <w:rPr>
          <w:rFonts w:ascii="Times New Roman" w:hAnsi="Times New Roman" w:cs="Times New Roman"/>
          <w:b/>
          <w:bCs/>
          <w:sz w:val="24"/>
          <w:szCs w:val="24"/>
        </w:rPr>
        <w:t>Hobuslaste</w:t>
      </w:r>
      <w:proofErr w:type="spellEnd"/>
      <w:r w:rsidR="00A9687D" w:rsidRPr="008B6248">
        <w:rPr>
          <w:rFonts w:ascii="Times New Roman" w:hAnsi="Times New Roman" w:cs="Times New Roman"/>
          <w:sz w:val="24"/>
          <w:szCs w:val="24"/>
        </w:rPr>
        <w:t xml:space="preserve"> </w:t>
      </w:r>
      <w:r w:rsidR="00A9687D" w:rsidRPr="008B6248"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Pr="008B6248">
        <w:rPr>
          <w:rFonts w:ascii="Times New Roman" w:hAnsi="Times New Roman" w:cs="Times New Roman"/>
          <w:b/>
          <w:bCs/>
          <w:sz w:val="24"/>
          <w:szCs w:val="24"/>
        </w:rPr>
        <w:t>õistlustingimused</w:t>
      </w:r>
    </w:p>
    <w:bookmarkEnd w:id="10"/>
    <w:p w14:paraId="31501F71" w14:textId="77777777" w:rsidR="0039781C" w:rsidRPr="008B6248" w:rsidRDefault="0039781C" w:rsidP="00C531F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20EAE26" w14:textId="1146CE1A" w:rsidR="00C531F1" w:rsidRPr="008B6248" w:rsidRDefault="003830C0" w:rsidP="00C531F1">
      <w:pPr>
        <w:jc w:val="both"/>
        <w:rPr>
          <w:rFonts w:ascii="Times New Roman" w:hAnsi="Times New Roman" w:cs="Times New Roman"/>
          <w:sz w:val="24"/>
          <w:szCs w:val="24"/>
        </w:rPr>
      </w:pPr>
      <w:r w:rsidRPr="008B6248">
        <w:rPr>
          <w:rFonts w:ascii="Times New Roman" w:hAnsi="Times New Roman" w:cs="Times New Roman"/>
          <w:sz w:val="24"/>
          <w:szCs w:val="24"/>
        </w:rPr>
        <w:t>(1)</w:t>
      </w:r>
      <w:r w:rsidR="00FA6F1E" w:rsidRPr="008B62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687D" w:rsidRPr="008B6248">
        <w:rPr>
          <w:rFonts w:ascii="Times New Roman" w:hAnsi="Times New Roman" w:cs="Times New Roman"/>
          <w:sz w:val="24"/>
          <w:szCs w:val="24"/>
        </w:rPr>
        <w:t>Hobuslaste</w:t>
      </w:r>
      <w:proofErr w:type="spellEnd"/>
      <w:r w:rsidR="00A9687D" w:rsidRPr="008B6248">
        <w:rPr>
          <w:rFonts w:ascii="Times New Roman" w:hAnsi="Times New Roman" w:cs="Times New Roman"/>
          <w:sz w:val="24"/>
          <w:szCs w:val="24"/>
        </w:rPr>
        <w:t xml:space="preserve"> v</w:t>
      </w:r>
      <w:r w:rsidR="001E4731" w:rsidRPr="008B6248">
        <w:rPr>
          <w:rFonts w:ascii="Times New Roman" w:hAnsi="Times New Roman" w:cs="Times New Roman"/>
          <w:sz w:val="24"/>
          <w:szCs w:val="24"/>
        </w:rPr>
        <w:t>õistlustingimus</w:t>
      </w:r>
      <w:r w:rsidR="00153B2F" w:rsidRPr="008B6248">
        <w:rPr>
          <w:rFonts w:ascii="Times New Roman" w:hAnsi="Times New Roman" w:cs="Times New Roman"/>
          <w:sz w:val="24"/>
          <w:szCs w:val="24"/>
        </w:rPr>
        <w:t>t</w:t>
      </w:r>
      <w:r w:rsidR="001E4731" w:rsidRPr="008B6248">
        <w:rPr>
          <w:rFonts w:ascii="Times New Roman" w:hAnsi="Times New Roman" w:cs="Times New Roman"/>
          <w:sz w:val="24"/>
          <w:szCs w:val="24"/>
        </w:rPr>
        <w:t>e</w:t>
      </w:r>
      <w:r w:rsidR="00153B2F" w:rsidRPr="008B6248">
        <w:rPr>
          <w:rFonts w:ascii="Times New Roman" w:hAnsi="Times New Roman" w:cs="Times New Roman"/>
          <w:sz w:val="24"/>
          <w:szCs w:val="24"/>
        </w:rPr>
        <w:t>s</w:t>
      </w:r>
      <w:r w:rsidR="001E4731" w:rsidRPr="008B624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531F1" w:rsidRPr="008B6248">
        <w:rPr>
          <w:rFonts w:ascii="Times New Roman" w:hAnsi="Times New Roman" w:cs="Times New Roman"/>
          <w:sz w:val="24"/>
          <w:szCs w:val="24"/>
        </w:rPr>
        <w:t xml:space="preserve">ei </w:t>
      </w:r>
      <w:r w:rsidR="001A6D40" w:rsidRPr="008B6248">
        <w:rPr>
          <w:rFonts w:ascii="Times New Roman" w:hAnsi="Times New Roman" w:cs="Times New Roman"/>
          <w:sz w:val="24"/>
          <w:szCs w:val="24"/>
        </w:rPr>
        <w:t xml:space="preserve">või </w:t>
      </w:r>
      <w:r w:rsidR="000C4A4D" w:rsidRPr="008B6248">
        <w:rPr>
          <w:rFonts w:ascii="Times New Roman" w:hAnsi="Times New Roman" w:cs="Times New Roman"/>
          <w:sz w:val="24"/>
          <w:szCs w:val="24"/>
        </w:rPr>
        <w:t>vahet teha</w:t>
      </w:r>
      <w:r w:rsidR="00C531F1" w:rsidRPr="008B6248">
        <w:rPr>
          <w:rFonts w:ascii="Times New Roman" w:hAnsi="Times New Roman" w:cs="Times New Roman"/>
          <w:sz w:val="24"/>
          <w:szCs w:val="24"/>
        </w:rPr>
        <w:t xml:space="preserve"> </w:t>
      </w:r>
      <w:bookmarkStart w:id="11" w:name="_Hlk161167560"/>
      <w:r w:rsidR="00C531F1" w:rsidRPr="008B6248">
        <w:rPr>
          <w:rFonts w:ascii="Times New Roman" w:hAnsi="Times New Roman" w:cs="Times New Roman"/>
          <w:sz w:val="24"/>
          <w:szCs w:val="24"/>
        </w:rPr>
        <w:t>Eesti</w:t>
      </w:r>
      <w:r w:rsidR="002F4002" w:rsidRPr="008B6248">
        <w:rPr>
          <w:rFonts w:ascii="Times New Roman" w:hAnsi="Times New Roman" w:cs="Times New Roman"/>
          <w:sz w:val="24"/>
          <w:szCs w:val="24"/>
        </w:rPr>
        <w:t>s registreeritud</w:t>
      </w:r>
      <w:r w:rsidR="00C531F1" w:rsidRPr="008B6248">
        <w:rPr>
          <w:rFonts w:ascii="Times New Roman" w:hAnsi="Times New Roman" w:cs="Times New Roman"/>
          <w:sz w:val="24"/>
          <w:szCs w:val="24"/>
        </w:rPr>
        <w:t xml:space="preserve"> </w:t>
      </w:r>
      <w:r w:rsidR="007E19E4" w:rsidRPr="008B6248">
        <w:rPr>
          <w:rFonts w:ascii="Times New Roman" w:hAnsi="Times New Roman" w:cs="Times New Roman"/>
          <w:sz w:val="24"/>
          <w:szCs w:val="24"/>
        </w:rPr>
        <w:t>või</w:t>
      </w:r>
      <w:r w:rsidR="00142D94" w:rsidRPr="008B6248">
        <w:rPr>
          <w:rFonts w:ascii="Times New Roman" w:hAnsi="Times New Roman" w:cs="Times New Roman"/>
          <w:sz w:val="24"/>
          <w:szCs w:val="24"/>
        </w:rPr>
        <w:t xml:space="preserve"> </w:t>
      </w:r>
      <w:r w:rsidR="00415FA5">
        <w:rPr>
          <w:rFonts w:ascii="Times New Roman" w:hAnsi="Times New Roman" w:cs="Times New Roman"/>
          <w:sz w:val="24"/>
          <w:szCs w:val="24"/>
        </w:rPr>
        <w:t>sealt</w:t>
      </w:r>
      <w:r w:rsidR="00415FA5" w:rsidRPr="008B6248">
        <w:rPr>
          <w:rFonts w:ascii="Times New Roman" w:hAnsi="Times New Roman" w:cs="Times New Roman"/>
          <w:sz w:val="24"/>
          <w:szCs w:val="24"/>
        </w:rPr>
        <w:t xml:space="preserve"> </w:t>
      </w:r>
      <w:r w:rsidR="00142D94" w:rsidRPr="008B6248">
        <w:rPr>
          <w:rFonts w:ascii="Times New Roman" w:hAnsi="Times New Roman" w:cs="Times New Roman"/>
          <w:sz w:val="24"/>
          <w:szCs w:val="24"/>
        </w:rPr>
        <w:t xml:space="preserve">pärit </w:t>
      </w:r>
      <w:proofErr w:type="spellStart"/>
      <w:r w:rsidR="00C531F1" w:rsidRPr="008B6248">
        <w:rPr>
          <w:rFonts w:ascii="Times New Roman" w:hAnsi="Times New Roman" w:cs="Times New Roman"/>
          <w:sz w:val="24"/>
          <w:szCs w:val="24"/>
        </w:rPr>
        <w:t>hobus</w:t>
      </w:r>
      <w:r w:rsidR="00695370" w:rsidRPr="008B6248">
        <w:rPr>
          <w:rFonts w:ascii="Times New Roman" w:hAnsi="Times New Roman" w:cs="Times New Roman"/>
          <w:sz w:val="24"/>
          <w:szCs w:val="24"/>
        </w:rPr>
        <w:t>las</w:t>
      </w:r>
      <w:r w:rsidR="00C531F1" w:rsidRPr="008B6248">
        <w:rPr>
          <w:rFonts w:ascii="Times New Roman" w:hAnsi="Times New Roman" w:cs="Times New Roman"/>
          <w:sz w:val="24"/>
          <w:szCs w:val="24"/>
        </w:rPr>
        <w:t>e</w:t>
      </w:r>
      <w:ins w:id="12" w:author="Inge Mehide" w:date="2024-10-03T09:36:00Z">
        <w:r w:rsidR="0061288C">
          <w:rPr>
            <w:rFonts w:ascii="Times New Roman" w:hAnsi="Times New Roman" w:cs="Times New Roman"/>
            <w:sz w:val="24"/>
            <w:szCs w:val="24"/>
          </w:rPr>
          <w:t>l</w:t>
        </w:r>
      </w:ins>
      <w:proofErr w:type="spellEnd"/>
      <w:r w:rsidR="00C531F1" w:rsidRPr="008B6248">
        <w:rPr>
          <w:rFonts w:ascii="Times New Roman" w:hAnsi="Times New Roman" w:cs="Times New Roman"/>
          <w:sz w:val="24"/>
          <w:szCs w:val="24"/>
        </w:rPr>
        <w:t xml:space="preserve"> ja </w:t>
      </w:r>
      <w:r w:rsidR="00153B2F" w:rsidRPr="008B6248">
        <w:rPr>
          <w:rFonts w:ascii="Times New Roman" w:hAnsi="Times New Roman" w:cs="Times New Roman"/>
          <w:sz w:val="24"/>
          <w:szCs w:val="24"/>
        </w:rPr>
        <w:t>teise</w:t>
      </w:r>
      <w:r w:rsidR="002F4002" w:rsidRPr="008B6248">
        <w:rPr>
          <w:rFonts w:ascii="Times New Roman" w:hAnsi="Times New Roman" w:cs="Times New Roman"/>
          <w:sz w:val="24"/>
          <w:szCs w:val="24"/>
        </w:rPr>
        <w:t>s</w:t>
      </w:r>
      <w:r w:rsidR="00153B2F" w:rsidRPr="008B6248">
        <w:rPr>
          <w:rFonts w:ascii="Times New Roman" w:hAnsi="Times New Roman" w:cs="Times New Roman"/>
          <w:sz w:val="24"/>
          <w:szCs w:val="24"/>
        </w:rPr>
        <w:t xml:space="preserve"> </w:t>
      </w:r>
      <w:r w:rsidR="00427564" w:rsidRPr="008B6248">
        <w:rPr>
          <w:rFonts w:ascii="Times New Roman" w:hAnsi="Times New Roman" w:cs="Times New Roman"/>
          <w:sz w:val="24"/>
          <w:szCs w:val="24"/>
        </w:rPr>
        <w:t xml:space="preserve">Euroopa Liidu </w:t>
      </w:r>
      <w:r w:rsidR="00153B2F" w:rsidRPr="008B6248">
        <w:rPr>
          <w:rFonts w:ascii="Times New Roman" w:hAnsi="Times New Roman" w:cs="Times New Roman"/>
          <w:sz w:val="24"/>
          <w:szCs w:val="24"/>
        </w:rPr>
        <w:t>liikmesriigi</w:t>
      </w:r>
      <w:r w:rsidR="002F4002" w:rsidRPr="008B6248">
        <w:rPr>
          <w:rFonts w:ascii="Times New Roman" w:hAnsi="Times New Roman" w:cs="Times New Roman"/>
          <w:sz w:val="24"/>
          <w:szCs w:val="24"/>
        </w:rPr>
        <w:t>s registreeritud</w:t>
      </w:r>
      <w:r w:rsidR="00C531F1" w:rsidRPr="008B6248">
        <w:rPr>
          <w:rFonts w:ascii="Times New Roman" w:hAnsi="Times New Roman" w:cs="Times New Roman"/>
          <w:sz w:val="24"/>
          <w:szCs w:val="24"/>
        </w:rPr>
        <w:t xml:space="preserve"> </w:t>
      </w:r>
      <w:r w:rsidR="007E19E4" w:rsidRPr="008B6248">
        <w:rPr>
          <w:rFonts w:ascii="Times New Roman" w:hAnsi="Times New Roman" w:cs="Times New Roman"/>
          <w:sz w:val="24"/>
          <w:szCs w:val="24"/>
        </w:rPr>
        <w:t>või</w:t>
      </w:r>
      <w:r w:rsidR="00142D94" w:rsidRPr="008B6248">
        <w:rPr>
          <w:rFonts w:ascii="Times New Roman" w:hAnsi="Times New Roman" w:cs="Times New Roman"/>
          <w:sz w:val="24"/>
          <w:szCs w:val="24"/>
        </w:rPr>
        <w:t xml:space="preserve"> sealt pärit </w:t>
      </w:r>
      <w:proofErr w:type="spellStart"/>
      <w:r w:rsidR="00C531F1" w:rsidRPr="008B6248">
        <w:rPr>
          <w:rFonts w:ascii="Times New Roman" w:hAnsi="Times New Roman" w:cs="Times New Roman"/>
          <w:sz w:val="24"/>
          <w:szCs w:val="24"/>
        </w:rPr>
        <w:t>hobus</w:t>
      </w:r>
      <w:r w:rsidR="00695370" w:rsidRPr="008B6248">
        <w:rPr>
          <w:rFonts w:ascii="Times New Roman" w:hAnsi="Times New Roman" w:cs="Times New Roman"/>
          <w:sz w:val="24"/>
          <w:szCs w:val="24"/>
        </w:rPr>
        <w:t>l</w:t>
      </w:r>
      <w:r w:rsidR="0016498F" w:rsidRPr="008B6248">
        <w:rPr>
          <w:rFonts w:ascii="Times New Roman" w:hAnsi="Times New Roman" w:cs="Times New Roman"/>
          <w:sz w:val="24"/>
          <w:szCs w:val="24"/>
        </w:rPr>
        <w:t>as</w:t>
      </w:r>
      <w:r w:rsidR="00C531F1" w:rsidRPr="008B6248">
        <w:rPr>
          <w:rFonts w:ascii="Times New Roman" w:hAnsi="Times New Roman" w:cs="Times New Roman"/>
          <w:sz w:val="24"/>
          <w:szCs w:val="24"/>
        </w:rPr>
        <w:t>e</w:t>
      </w:r>
      <w:ins w:id="13" w:author="Inge Mehide" w:date="2024-10-03T09:36:00Z">
        <w:r w:rsidR="0061288C">
          <w:rPr>
            <w:rFonts w:ascii="Times New Roman" w:hAnsi="Times New Roman" w:cs="Times New Roman"/>
            <w:sz w:val="24"/>
            <w:szCs w:val="24"/>
          </w:rPr>
          <w:t>l</w:t>
        </w:r>
      </w:ins>
      <w:proofErr w:type="spellEnd"/>
      <w:del w:id="14" w:author="Inge Mehide" w:date="2024-10-03T09:36:00Z">
        <w:r w:rsidR="00C531F1" w:rsidRPr="008B6248" w:rsidDel="0061288C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  <w:commentRangeStart w:id="15"/>
        <w:r w:rsidR="000C4A4D" w:rsidRPr="008B6248" w:rsidDel="0061288C">
          <w:rPr>
            <w:rFonts w:ascii="Times New Roman" w:hAnsi="Times New Roman" w:cs="Times New Roman"/>
            <w:sz w:val="24"/>
            <w:szCs w:val="24"/>
          </w:rPr>
          <w:delText>vahel</w:delText>
        </w:r>
      </w:del>
      <w:bookmarkEnd w:id="11"/>
      <w:commentRangeEnd w:id="15"/>
      <w:r w:rsidR="0061288C">
        <w:rPr>
          <w:rStyle w:val="Kommentaariviide"/>
        </w:rPr>
        <w:commentReference w:id="15"/>
      </w:r>
      <w:r w:rsidR="00887EE1">
        <w:rPr>
          <w:rFonts w:ascii="Times New Roman" w:hAnsi="Times New Roman" w:cs="Times New Roman"/>
          <w:sz w:val="24"/>
          <w:szCs w:val="24"/>
        </w:rPr>
        <w:t>.</w:t>
      </w:r>
      <w:r w:rsidRPr="008B624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567272" w14:textId="77777777" w:rsidR="003830C0" w:rsidRPr="008B6248" w:rsidRDefault="003830C0" w:rsidP="00C531F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CAAB572" w14:textId="298B9F3F" w:rsidR="003830C0" w:rsidRPr="008B6248" w:rsidRDefault="003830C0" w:rsidP="00C531F1">
      <w:pPr>
        <w:jc w:val="both"/>
        <w:rPr>
          <w:rFonts w:ascii="Times New Roman" w:hAnsi="Times New Roman" w:cs="Times New Roman"/>
          <w:sz w:val="24"/>
          <w:szCs w:val="24"/>
        </w:rPr>
      </w:pPr>
      <w:r w:rsidRPr="008B6248">
        <w:rPr>
          <w:rFonts w:ascii="Times New Roman" w:hAnsi="Times New Roman" w:cs="Times New Roman"/>
          <w:sz w:val="24"/>
          <w:szCs w:val="24"/>
        </w:rPr>
        <w:t xml:space="preserve">(2) </w:t>
      </w:r>
      <w:r w:rsidR="00FA6F1E" w:rsidRPr="008B6248">
        <w:rPr>
          <w:rFonts w:ascii="Times New Roman" w:hAnsi="Times New Roman" w:cs="Times New Roman"/>
          <w:sz w:val="24"/>
          <w:szCs w:val="24"/>
        </w:rPr>
        <w:t>Käesoleva paragrahvi lõige</w:t>
      </w:r>
      <w:r w:rsidR="004F7D1D" w:rsidRPr="008B6248">
        <w:rPr>
          <w:rFonts w:ascii="Times New Roman" w:hAnsi="Times New Roman" w:cs="Times New Roman"/>
          <w:sz w:val="24"/>
          <w:szCs w:val="24"/>
        </w:rPr>
        <w:t>t</w:t>
      </w:r>
      <w:r w:rsidR="00FA6F1E" w:rsidRPr="008B6248">
        <w:rPr>
          <w:rFonts w:ascii="Times New Roman" w:hAnsi="Times New Roman" w:cs="Times New Roman"/>
          <w:sz w:val="24"/>
          <w:szCs w:val="24"/>
        </w:rPr>
        <w:t xml:space="preserve"> 1 ei kohald</w:t>
      </w:r>
      <w:r w:rsidR="004F7D1D" w:rsidRPr="008B6248">
        <w:rPr>
          <w:rFonts w:ascii="Times New Roman" w:hAnsi="Times New Roman" w:cs="Times New Roman"/>
          <w:sz w:val="24"/>
          <w:szCs w:val="24"/>
        </w:rPr>
        <w:t>ata</w:t>
      </w:r>
      <w:r w:rsidR="0076576A" w:rsidRPr="008B6248">
        <w:rPr>
          <w:rFonts w:ascii="Times New Roman" w:hAnsi="Times New Roman" w:cs="Times New Roman"/>
          <w:sz w:val="24"/>
          <w:szCs w:val="24"/>
        </w:rPr>
        <w:t xml:space="preserve"> </w:t>
      </w:r>
      <w:commentRangeStart w:id="16"/>
      <w:r w:rsidR="0076576A" w:rsidRPr="008B6248">
        <w:rPr>
          <w:rFonts w:ascii="Times New Roman" w:hAnsi="Times New Roman" w:cs="Times New Roman"/>
          <w:sz w:val="24"/>
          <w:szCs w:val="24"/>
        </w:rPr>
        <w:t>järgmiste</w:t>
      </w:r>
      <w:ins w:id="17" w:author="Inge Mehide" w:date="2024-10-03T09:37:00Z">
        <w:r w:rsidR="0061288C">
          <w:rPr>
            <w:rFonts w:ascii="Times New Roman" w:hAnsi="Times New Roman" w:cs="Times New Roman"/>
            <w:sz w:val="24"/>
            <w:szCs w:val="24"/>
          </w:rPr>
          <w:t>le</w:t>
        </w:r>
      </w:ins>
      <w:commentRangeEnd w:id="16"/>
      <w:ins w:id="18" w:author="Inge Mehide" w:date="2024-10-03T10:00:00Z">
        <w:r w:rsidR="00BA4309">
          <w:rPr>
            <w:rStyle w:val="Kommentaariviide"/>
          </w:rPr>
          <w:commentReference w:id="16"/>
        </w:r>
      </w:ins>
      <w:r w:rsidR="0076576A" w:rsidRPr="008B62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576A" w:rsidRPr="008B6248">
        <w:rPr>
          <w:rFonts w:ascii="Times New Roman" w:hAnsi="Times New Roman" w:cs="Times New Roman"/>
          <w:sz w:val="24"/>
          <w:szCs w:val="24"/>
        </w:rPr>
        <w:t>hobuslaste</w:t>
      </w:r>
      <w:proofErr w:type="spellEnd"/>
      <w:r w:rsidR="0076576A" w:rsidRPr="008B6248">
        <w:rPr>
          <w:rFonts w:ascii="Times New Roman" w:hAnsi="Times New Roman" w:cs="Times New Roman"/>
          <w:sz w:val="24"/>
          <w:szCs w:val="24"/>
        </w:rPr>
        <w:t xml:space="preserve"> võistluste</w:t>
      </w:r>
      <w:ins w:id="19" w:author="Inge Mehide" w:date="2024-10-03T09:37:00Z">
        <w:r w:rsidR="0061288C">
          <w:rPr>
            <w:rFonts w:ascii="Times New Roman" w:hAnsi="Times New Roman" w:cs="Times New Roman"/>
            <w:sz w:val="24"/>
            <w:szCs w:val="24"/>
          </w:rPr>
          <w:t>le</w:t>
        </w:r>
      </w:ins>
      <w:r w:rsidR="0076576A" w:rsidRPr="008B6248">
        <w:rPr>
          <w:rFonts w:ascii="Times New Roman" w:hAnsi="Times New Roman" w:cs="Times New Roman"/>
          <w:sz w:val="24"/>
          <w:szCs w:val="24"/>
        </w:rPr>
        <w:t xml:space="preserve"> või </w:t>
      </w:r>
      <w:commentRangeStart w:id="20"/>
      <w:r w:rsidR="0044256B" w:rsidRPr="008B6248">
        <w:rPr>
          <w:rFonts w:ascii="Times New Roman" w:hAnsi="Times New Roman" w:cs="Times New Roman"/>
          <w:sz w:val="24"/>
          <w:szCs w:val="24"/>
        </w:rPr>
        <w:t>üritus</w:t>
      </w:r>
      <w:ins w:id="21" w:author="Inge Mehide" w:date="2024-10-03T09:37:00Z">
        <w:r w:rsidR="0061288C">
          <w:rPr>
            <w:rFonts w:ascii="Times New Roman" w:hAnsi="Times New Roman" w:cs="Times New Roman"/>
            <w:sz w:val="24"/>
            <w:szCs w:val="24"/>
          </w:rPr>
          <w:t>t</w:t>
        </w:r>
      </w:ins>
      <w:r w:rsidR="0044256B" w:rsidRPr="008B6248">
        <w:rPr>
          <w:rFonts w:ascii="Times New Roman" w:hAnsi="Times New Roman" w:cs="Times New Roman"/>
          <w:sz w:val="24"/>
          <w:szCs w:val="24"/>
        </w:rPr>
        <w:t>e</w:t>
      </w:r>
      <w:ins w:id="22" w:author="Inge Mehide" w:date="2024-10-03T09:37:00Z">
        <w:r w:rsidR="0061288C">
          <w:rPr>
            <w:rFonts w:ascii="Times New Roman" w:hAnsi="Times New Roman" w:cs="Times New Roman"/>
            <w:sz w:val="24"/>
            <w:szCs w:val="24"/>
          </w:rPr>
          <w:t>le</w:t>
        </w:r>
      </w:ins>
      <w:del w:id="23" w:author="Inge Mehide" w:date="2024-10-03T09:37:00Z">
        <w:r w:rsidR="0076576A" w:rsidRPr="008B6248" w:rsidDel="0061288C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commentRangeEnd w:id="20"/>
      <w:r w:rsidR="0061288C">
        <w:rPr>
          <w:rStyle w:val="Kommentaariviide"/>
        </w:rPr>
        <w:commentReference w:id="20"/>
      </w:r>
      <w:del w:id="24" w:author="Inge Mehide" w:date="2024-10-03T09:37:00Z">
        <w:r w:rsidR="0076576A" w:rsidRPr="008B6248" w:rsidDel="0061288C">
          <w:rPr>
            <w:rFonts w:ascii="Times New Roman" w:hAnsi="Times New Roman" w:cs="Times New Roman"/>
            <w:sz w:val="24"/>
            <w:szCs w:val="24"/>
          </w:rPr>
          <w:delText>suhtes</w:delText>
        </w:r>
      </w:del>
      <w:r w:rsidR="00FA6F1E" w:rsidRPr="008B6248">
        <w:rPr>
          <w:rFonts w:ascii="Times New Roman" w:hAnsi="Times New Roman" w:cs="Times New Roman"/>
          <w:sz w:val="24"/>
          <w:szCs w:val="24"/>
        </w:rPr>
        <w:t>:</w:t>
      </w:r>
    </w:p>
    <w:p w14:paraId="02549042" w14:textId="458A73D4" w:rsidR="00FA6F1E" w:rsidRPr="008B6248" w:rsidRDefault="00FA6F1E" w:rsidP="00FA6F1E">
      <w:pPr>
        <w:jc w:val="both"/>
        <w:rPr>
          <w:rFonts w:ascii="Times New Roman" w:hAnsi="Times New Roman" w:cs="Times New Roman"/>
          <w:sz w:val="24"/>
          <w:szCs w:val="24"/>
        </w:rPr>
      </w:pPr>
      <w:r w:rsidRPr="008B6248">
        <w:rPr>
          <w:rFonts w:ascii="Times New Roman" w:hAnsi="Times New Roman" w:cs="Times New Roman"/>
          <w:sz w:val="24"/>
          <w:szCs w:val="24"/>
        </w:rPr>
        <w:t xml:space="preserve">1) tõuraamatusse kantud </w:t>
      </w:r>
      <w:proofErr w:type="spellStart"/>
      <w:r w:rsidRPr="008B6248">
        <w:rPr>
          <w:rFonts w:ascii="Times New Roman" w:hAnsi="Times New Roman" w:cs="Times New Roman"/>
          <w:sz w:val="24"/>
          <w:szCs w:val="24"/>
        </w:rPr>
        <w:t>hobus</w:t>
      </w:r>
      <w:r w:rsidR="0016498F" w:rsidRPr="008B6248">
        <w:rPr>
          <w:rFonts w:ascii="Times New Roman" w:hAnsi="Times New Roman" w:cs="Times New Roman"/>
          <w:sz w:val="24"/>
          <w:szCs w:val="24"/>
        </w:rPr>
        <w:t>las</w:t>
      </w:r>
      <w:r w:rsidRPr="008B6248">
        <w:rPr>
          <w:rFonts w:ascii="Times New Roman" w:hAnsi="Times New Roman" w:cs="Times New Roman"/>
          <w:sz w:val="24"/>
          <w:szCs w:val="24"/>
        </w:rPr>
        <w:t>tele</w:t>
      </w:r>
      <w:proofErr w:type="spellEnd"/>
      <w:r w:rsidRPr="008B6248">
        <w:rPr>
          <w:rFonts w:ascii="Times New Roman" w:hAnsi="Times New Roman" w:cs="Times New Roman"/>
          <w:sz w:val="24"/>
          <w:szCs w:val="24"/>
        </w:rPr>
        <w:t xml:space="preserve"> tõu parandamiseks korraldatav võistlus;</w:t>
      </w:r>
    </w:p>
    <w:p w14:paraId="012EDA92" w14:textId="21F3450E" w:rsidR="00FA6F1E" w:rsidRPr="008B6248" w:rsidRDefault="00FA6F1E" w:rsidP="00FA6F1E">
      <w:pPr>
        <w:jc w:val="both"/>
        <w:rPr>
          <w:rFonts w:ascii="Times New Roman" w:hAnsi="Times New Roman" w:cs="Times New Roman"/>
          <w:sz w:val="24"/>
          <w:szCs w:val="24"/>
        </w:rPr>
      </w:pPr>
      <w:r w:rsidRPr="008B6248">
        <w:rPr>
          <w:rFonts w:ascii="Times New Roman" w:hAnsi="Times New Roman" w:cs="Times New Roman"/>
          <w:sz w:val="24"/>
          <w:szCs w:val="24"/>
        </w:rPr>
        <w:t>2) </w:t>
      </w:r>
      <w:proofErr w:type="spellStart"/>
      <w:r w:rsidRPr="008B6248">
        <w:rPr>
          <w:rFonts w:ascii="Times New Roman" w:hAnsi="Times New Roman" w:cs="Times New Roman"/>
          <w:sz w:val="24"/>
          <w:szCs w:val="24"/>
        </w:rPr>
        <w:t>hobus</w:t>
      </w:r>
      <w:r w:rsidR="0016498F" w:rsidRPr="008B6248">
        <w:rPr>
          <w:rFonts w:ascii="Times New Roman" w:hAnsi="Times New Roman" w:cs="Times New Roman"/>
          <w:sz w:val="24"/>
          <w:szCs w:val="24"/>
        </w:rPr>
        <w:t>las</w:t>
      </w:r>
      <w:r w:rsidRPr="008B6248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8B6248">
        <w:rPr>
          <w:rFonts w:ascii="Times New Roman" w:hAnsi="Times New Roman" w:cs="Times New Roman"/>
          <w:sz w:val="24"/>
          <w:szCs w:val="24"/>
        </w:rPr>
        <w:t xml:space="preserve"> valimiseks korraldatav piirkondlik võistlus;</w:t>
      </w:r>
    </w:p>
    <w:p w14:paraId="7D83B50E" w14:textId="78E9F95C" w:rsidR="00FA6F1E" w:rsidRPr="008B6248" w:rsidRDefault="00FA6F1E" w:rsidP="00FA6F1E">
      <w:pPr>
        <w:jc w:val="both"/>
        <w:rPr>
          <w:rFonts w:ascii="Times New Roman" w:hAnsi="Times New Roman" w:cs="Times New Roman"/>
          <w:sz w:val="24"/>
          <w:szCs w:val="24"/>
        </w:rPr>
      </w:pPr>
      <w:r w:rsidRPr="008B6248">
        <w:rPr>
          <w:rFonts w:ascii="Times New Roman" w:hAnsi="Times New Roman" w:cs="Times New Roman"/>
          <w:sz w:val="24"/>
          <w:szCs w:val="24"/>
        </w:rPr>
        <w:t>3) ajalooli</w:t>
      </w:r>
      <w:r w:rsidR="008E1BE7">
        <w:rPr>
          <w:rFonts w:ascii="Times New Roman" w:hAnsi="Times New Roman" w:cs="Times New Roman"/>
          <w:sz w:val="24"/>
          <w:szCs w:val="24"/>
        </w:rPr>
        <w:t>n</w:t>
      </w:r>
      <w:r w:rsidRPr="008B6248">
        <w:rPr>
          <w:rFonts w:ascii="Times New Roman" w:hAnsi="Times New Roman" w:cs="Times New Roman"/>
          <w:sz w:val="24"/>
          <w:szCs w:val="24"/>
        </w:rPr>
        <w:t>e või traditsioonili</w:t>
      </w:r>
      <w:r w:rsidR="008E1BE7">
        <w:rPr>
          <w:rFonts w:ascii="Times New Roman" w:hAnsi="Times New Roman" w:cs="Times New Roman"/>
          <w:sz w:val="24"/>
          <w:szCs w:val="24"/>
        </w:rPr>
        <w:t>n</w:t>
      </w:r>
      <w:r w:rsidRPr="008B6248">
        <w:rPr>
          <w:rFonts w:ascii="Times New Roman" w:hAnsi="Times New Roman" w:cs="Times New Roman"/>
          <w:sz w:val="24"/>
          <w:szCs w:val="24"/>
        </w:rPr>
        <w:t xml:space="preserve">e </w:t>
      </w:r>
      <w:r w:rsidR="0044256B" w:rsidRPr="008B6248">
        <w:rPr>
          <w:rFonts w:ascii="Times New Roman" w:hAnsi="Times New Roman" w:cs="Times New Roman"/>
          <w:sz w:val="24"/>
          <w:szCs w:val="24"/>
        </w:rPr>
        <w:t>üritus</w:t>
      </w:r>
      <w:r w:rsidRPr="008B6248">
        <w:rPr>
          <w:rFonts w:ascii="Times New Roman" w:hAnsi="Times New Roman" w:cs="Times New Roman"/>
          <w:sz w:val="24"/>
          <w:szCs w:val="24"/>
        </w:rPr>
        <w:t>.</w:t>
      </w:r>
    </w:p>
    <w:p w14:paraId="5D7B1AF1" w14:textId="77777777" w:rsidR="009B19E9" w:rsidRPr="008B6248" w:rsidRDefault="009B19E9" w:rsidP="00FA6F1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BAB2428" w14:textId="5D496687" w:rsidR="0006409B" w:rsidRPr="008B6248" w:rsidRDefault="0006409B" w:rsidP="003537E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147FD">
        <w:rPr>
          <w:rFonts w:ascii="Times New Roman" w:hAnsi="Times New Roman" w:cs="Times New Roman"/>
          <w:b/>
          <w:bCs/>
          <w:sz w:val="24"/>
          <w:szCs w:val="24"/>
        </w:rPr>
        <w:t>§ 11</w:t>
      </w:r>
      <w:r w:rsidRPr="00E147FD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3</w:t>
      </w:r>
      <w:r w:rsidR="003F7B55" w:rsidRPr="00E147FD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8B624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ins w:id="25" w:author="Inge Mehide" w:date="2024-10-03T09:40:00Z">
        <w:r w:rsidR="0061288C">
          <w:rPr>
            <w:rFonts w:ascii="Times New Roman" w:hAnsi="Times New Roman" w:cs="Times New Roman"/>
            <w:b/>
            <w:bCs/>
            <w:sz w:val="24"/>
            <w:szCs w:val="24"/>
          </w:rPr>
          <w:t xml:space="preserve">Teavitamine </w:t>
        </w:r>
        <w:proofErr w:type="spellStart"/>
        <w:r w:rsidR="0061288C">
          <w:rPr>
            <w:rFonts w:ascii="Times New Roman" w:hAnsi="Times New Roman" w:cs="Times New Roman"/>
            <w:b/>
            <w:bCs/>
            <w:sz w:val="24"/>
            <w:szCs w:val="24"/>
          </w:rPr>
          <w:t>h</w:t>
        </w:r>
      </w:ins>
      <w:del w:id="26" w:author="Inge Mehide" w:date="2024-10-03T09:40:00Z">
        <w:r w:rsidR="00C45F9B" w:rsidDel="0061288C">
          <w:rPr>
            <w:rFonts w:ascii="Times New Roman" w:hAnsi="Times New Roman" w:cs="Times New Roman"/>
            <w:b/>
            <w:bCs/>
            <w:sz w:val="24"/>
            <w:szCs w:val="24"/>
          </w:rPr>
          <w:delText>H</w:delText>
        </w:r>
      </w:del>
      <w:r w:rsidR="00C45F9B">
        <w:rPr>
          <w:rFonts w:ascii="Times New Roman" w:hAnsi="Times New Roman" w:cs="Times New Roman"/>
          <w:b/>
          <w:bCs/>
          <w:sz w:val="24"/>
          <w:szCs w:val="24"/>
        </w:rPr>
        <w:t>obuslas</w:t>
      </w:r>
      <w:ins w:id="27" w:author="Inge Mehide" w:date="2024-10-03T09:40:00Z">
        <w:r w:rsidR="0061288C">
          <w:rPr>
            <w:rFonts w:ascii="Times New Roman" w:hAnsi="Times New Roman" w:cs="Times New Roman"/>
            <w:b/>
            <w:bCs/>
            <w:sz w:val="24"/>
            <w:szCs w:val="24"/>
          </w:rPr>
          <w:t>t</w:t>
        </w:r>
      </w:ins>
      <w:r w:rsidR="00C45F9B">
        <w:rPr>
          <w:rFonts w:ascii="Times New Roman" w:hAnsi="Times New Roman" w:cs="Times New Roman"/>
          <w:b/>
          <w:bCs/>
          <w:sz w:val="24"/>
          <w:szCs w:val="24"/>
        </w:rPr>
        <w:t>e</w:t>
      </w:r>
      <w:proofErr w:type="spellEnd"/>
      <w:r w:rsidR="00C45F9B">
        <w:rPr>
          <w:rFonts w:ascii="Times New Roman" w:hAnsi="Times New Roman" w:cs="Times New Roman"/>
          <w:b/>
          <w:bCs/>
          <w:sz w:val="24"/>
          <w:szCs w:val="24"/>
        </w:rPr>
        <w:t xml:space="preserve"> v</w:t>
      </w:r>
      <w:r w:rsidR="009744B1">
        <w:rPr>
          <w:rFonts w:ascii="Times New Roman" w:hAnsi="Times New Roman" w:cs="Times New Roman"/>
          <w:b/>
          <w:bCs/>
          <w:sz w:val="24"/>
          <w:szCs w:val="24"/>
        </w:rPr>
        <w:t xml:space="preserve">õistlustest </w:t>
      </w:r>
      <w:del w:id="28" w:author="Inge Mehide" w:date="2024-10-03T09:40:00Z">
        <w:r w:rsidR="009744B1" w:rsidDel="0061288C">
          <w:rPr>
            <w:rFonts w:ascii="Times New Roman" w:hAnsi="Times New Roman" w:cs="Times New Roman"/>
            <w:b/>
            <w:bCs/>
            <w:sz w:val="24"/>
            <w:szCs w:val="24"/>
          </w:rPr>
          <w:delText xml:space="preserve">teavitamine </w:delText>
        </w:r>
      </w:del>
    </w:p>
    <w:p w14:paraId="017A25B3" w14:textId="77777777" w:rsidR="0039781C" w:rsidRPr="008B6248" w:rsidRDefault="0039781C" w:rsidP="00013A2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7F86594" w14:textId="0CBF9A17" w:rsidR="00971924" w:rsidRPr="008B6248" w:rsidRDefault="00862529" w:rsidP="00013A22">
      <w:pPr>
        <w:jc w:val="both"/>
        <w:rPr>
          <w:rFonts w:ascii="Times New Roman" w:hAnsi="Times New Roman" w:cs="Times New Roman"/>
          <w:sz w:val="24"/>
          <w:szCs w:val="24"/>
        </w:rPr>
      </w:pPr>
      <w:r w:rsidRPr="00A13D78">
        <w:rPr>
          <w:rFonts w:ascii="Times New Roman" w:hAnsi="Times New Roman" w:cs="Times New Roman"/>
          <w:sz w:val="24"/>
          <w:szCs w:val="24"/>
        </w:rPr>
        <w:t>(</w:t>
      </w:r>
      <w:r w:rsidR="00FB31B5" w:rsidRPr="00A13D78">
        <w:rPr>
          <w:rFonts w:ascii="Times New Roman" w:hAnsi="Times New Roman" w:cs="Times New Roman"/>
          <w:sz w:val="24"/>
          <w:szCs w:val="24"/>
        </w:rPr>
        <w:t>1</w:t>
      </w:r>
      <w:r w:rsidRPr="00A13D78">
        <w:rPr>
          <w:rFonts w:ascii="Times New Roman" w:hAnsi="Times New Roman" w:cs="Times New Roman"/>
          <w:sz w:val="24"/>
          <w:szCs w:val="24"/>
        </w:rPr>
        <w:t xml:space="preserve">) </w:t>
      </w:r>
      <w:r w:rsidR="00141937" w:rsidRPr="00A13D78">
        <w:rPr>
          <w:rFonts w:ascii="Times New Roman" w:hAnsi="Times New Roman" w:cs="Times New Roman"/>
          <w:sz w:val="24"/>
          <w:szCs w:val="24"/>
        </w:rPr>
        <w:t>Korraldaja</w:t>
      </w:r>
      <w:r w:rsidR="00141937" w:rsidRPr="008978BA">
        <w:rPr>
          <w:rFonts w:ascii="Times New Roman" w:hAnsi="Times New Roman" w:cs="Times New Roman"/>
          <w:sz w:val="24"/>
          <w:szCs w:val="24"/>
        </w:rPr>
        <w:t xml:space="preserve"> teavitab</w:t>
      </w:r>
      <w:r w:rsidR="00141937" w:rsidRPr="008B6248">
        <w:rPr>
          <w:rFonts w:ascii="Times New Roman" w:hAnsi="Times New Roman" w:cs="Times New Roman"/>
          <w:sz w:val="24"/>
          <w:szCs w:val="24"/>
        </w:rPr>
        <w:t xml:space="preserve"> hiljemalt 15. detsembriks Põllumajandus- ja Toiduametit järgmisel aastal kavandatavatest käesoleva seaduse § 11</w:t>
      </w:r>
      <w:r w:rsidR="00141937" w:rsidRPr="008B624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141937" w:rsidRPr="008B6248">
        <w:rPr>
          <w:rFonts w:ascii="Times New Roman" w:hAnsi="Times New Roman" w:cs="Times New Roman"/>
          <w:sz w:val="24"/>
          <w:szCs w:val="24"/>
        </w:rPr>
        <w:t xml:space="preserve"> lõikes 2 </w:t>
      </w:r>
      <w:r w:rsidR="00AC0C85">
        <w:rPr>
          <w:rFonts w:ascii="Times New Roman" w:hAnsi="Times New Roman" w:cs="Times New Roman"/>
          <w:sz w:val="24"/>
          <w:szCs w:val="24"/>
        </w:rPr>
        <w:t xml:space="preserve">nimetatud </w:t>
      </w:r>
      <w:r w:rsidR="00141937" w:rsidRPr="008B6248">
        <w:rPr>
          <w:rFonts w:ascii="Times New Roman" w:hAnsi="Times New Roman" w:cs="Times New Roman"/>
          <w:sz w:val="24"/>
          <w:szCs w:val="24"/>
        </w:rPr>
        <w:t xml:space="preserve">võistlustest </w:t>
      </w:r>
      <w:r w:rsidR="00141937" w:rsidRPr="008978BA">
        <w:rPr>
          <w:rFonts w:ascii="Times New Roman" w:hAnsi="Times New Roman" w:cs="Times New Roman"/>
          <w:sz w:val="24"/>
          <w:szCs w:val="24"/>
        </w:rPr>
        <w:t xml:space="preserve">ja </w:t>
      </w:r>
      <w:commentRangeStart w:id="29"/>
      <w:r w:rsidR="00141937" w:rsidRPr="00A13D78">
        <w:rPr>
          <w:rFonts w:ascii="Times New Roman" w:hAnsi="Times New Roman" w:cs="Times New Roman"/>
          <w:sz w:val="24"/>
          <w:szCs w:val="24"/>
        </w:rPr>
        <w:t>üritus</w:t>
      </w:r>
      <w:ins w:id="30" w:author="Inge Mehide" w:date="2024-10-03T09:41:00Z">
        <w:r w:rsidR="0061288C">
          <w:rPr>
            <w:rFonts w:ascii="Times New Roman" w:hAnsi="Times New Roman" w:cs="Times New Roman"/>
            <w:sz w:val="24"/>
            <w:szCs w:val="24"/>
          </w:rPr>
          <w:t>t</w:t>
        </w:r>
      </w:ins>
      <w:r w:rsidR="00141937" w:rsidRPr="00A13D78">
        <w:rPr>
          <w:rFonts w:ascii="Times New Roman" w:hAnsi="Times New Roman" w:cs="Times New Roman"/>
          <w:sz w:val="24"/>
          <w:szCs w:val="24"/>
        </w:rPr>
        <w:t>est</w:t>
      </w:r>
      <w:commentRangeEnd w:id="29"/>
      <w:r w:rsidR="0061288C">
        <w:rPr>
          <w:rStyle w:val="Kommentaariviide"/>
        </w:rPr>
        <w:commentReference w:id="29"/>
      </w:r>
      <w:r w:rsidR="00FF4579" w:rsidRPr="00A13D78">
        <w:rPr>
          <w:rFonts w:ascii="Times New Roman" w:hAnsi="Times New Roman" w:cs="Times New Roman"/>
          <w:sz w:val="24"/>
          <w:szCs w:val="24"/>
        </w:rPr>
        <w:t>,</w:t>
      </w:r>
      <w:r w:rsidR="00141937" w:rsidRPr="008B6248">
        <w:rPr>
          <w:rFonts w:ascii="Times New Roman" w:hAnsi="Times New Roman" w:cs="Times New Roman"/>
          <w:sz w:val="24"/>
          <w:szCs w:val="24"/>
        </w:rPr>
        <w:t xml:space="preserve"> mille</w:t>
      </w:r>
      <w:r w:rsidR="0074523F" w:rsidRPr="008B6248">
        <w:rPr>
          <w:rFonts w:ascii="Times New Roman" w:hAnsi="Times New Roman" w:cs="Times New Roman"/>
          <w:sz w:val="24"/>
          <w:szCs w:val="24"/>
        </w:rPr>
        <w:t xml:space="preserve"> võistlustingimustes</w:t>
      </w:r>
      <w:r w:rsidR="00141937" w:rsidRPr="008B6248">
        <w:rPr>
          <w:rFonts w:ascii="Times New Roman" w:hAnsi="Times New Roman" w:cs="Times New Roman"/>
          <w:sz w:val="24"/>
          <w:szCs w:val="24"/>
        </w:rPr>
        <w:t xml:space="preserve"> tehakse vahet </w:t>
      </w:r>
      <w:bookmarkStart w:id="31" w:name="_Hlk164537314"/>
      <w:r w:rsidR="00141937" w:rsidRPr="008B6248">
        <w:rPr>
          <w:rFonts w:ascii="Times New Roman" w:hAnsi="Times New Roman" w:cs="Times New Roman"/>
          <w:sz w:val="24"/>
          <w:szCs w:val="24"/>
        </w:rPr>
        <w:t xml:space="preserve">Eestis registreeritud </w:t>
      </w:r>
      <w:r w:rsidR="00971924" w:rsidRPr="008B6248">
        <w:rPr>
          <w:rFonts w:ascii="Times New Roman" w:hAnsi="Times New Roman" w:cs="Times New Roman"/>
          <w:sz w:val="24"/>
          <w:szCs w:val="24"/>
        </w:rPr>
        <w:t>või</w:t>
      </w:r>
      <w:r w:rsidR="00141937" w:rsidRPr="008B6248">
        <w:rPr>
          <w:rFonts w:ascii="Times New Roman" w:hAnsi="Times New Roman" w:cs="Times New Roman"/>
          <w:sz w:val="24"/>
          <w:szCs w:val="24"/>
        </w:rPr>
        <w:t xml:space="preserve"> </w:t>
      </w:r>
      <w:r w:rsidR="008D41AC">
        <w:rPr>
          <w:rFonts w:ascii="Times New Roman" w:hAnsi="Times New Roman" w:cs="Times New Roman"/>
          <w:sz w:val="24"/>
          <w:szCs w:val="24"/>
        </w:rPr>
        <w:t>sealt</w:t>
      </w:r>
      <w:r w:rsidR="008D41AC" w:rsidRPr="008B6248">
        <w:rPr>
          <w:rFonts w:ascii="Times New Roman" w:hAnsi="Times New Roman" w:cs="Times New Roman"/>
          <w:sz w:val="24"/>
          <w:szCs w:val="24"/>
        </w:rPr>
        <w:t xml:space="preserve"> </w:t>
      </w:r>
      <w:r w:rsidR="00141937" w:rsidRPr="008B6248">
        <w:rPr>
          <w:rFonts w:ascii="Times New Roman" w:hAnsi="Times New Roman" w:cs="Times New Roman"/>
          <w:sz w:val="24"/>
          <w:szCs w:val="24"/>
        </w:rPr>
        <w:t xml:space="preserve">pärit </w:t>
      </w:r>
      <w:proofErr w:type="spellStart"/>
      <w:r w:rsidR="00141937" w:rsidRPr="008B6248">
        <w:rPr>
          <w:rFonts w:ascii="Times New Roman" w:hAnsi="Times New Roman" w:cs="Times New Roman"/>
          <w:sz w:val="24"/>
          <w:szCs w:val="24"/>
        </w:rPr>
        <w:t>hobuslase</w:t>
      </w:r>
      <w:ins w:id="32" w:author="Inge Mehide" w:date="2024-10-03T09:55:00Z">
        <w:r w:rsidR="00BA4309">
          <w:rPr>
            <w:rFonts w:ascii="Times New Roman" w:hAnsi="Times New Roman" w:cs="Times New Roman"/>
            <w:sz w:val="24"/>
            <w:szCs w:val="24"/>
          </w:rPr>
          <w:t>l</w:t>
        </w:r>
      </w:ins>
      <w:proofErr w:type="spellEnd"/>
      <w:r w:rsidR="00141937" w:rsidRPr="008B6248">
        <w:rPr>
          <w:rFonts w:ascii="Times New Roman" w:hAnsi="Times New Roman" w:cs="Times New Roman"/>
          <w:sz w:val="24"/>
          <w:szCs w:val="24"/>
        </w:rPr>
        <w:t xml:space="preserve"> ja teises Euroopa Liidu liikmesriigis registreeritud </w:t>
      </w:r>
      <w:r w:rsidR="00971924" w:rsidRPr="008B6248">
        <w:rPr>
          <w:rFonts w:ascii="Times New Roman" w:hAnsi="Times New Roman" w:cs="Times New Roman"/>
          <w:sz w:val="24"/>
          <w:szCs w:val="24"/>
        </w:rPr>
        <w:t>või</w:t>
      </w:r>
      <w:r w:rsidR="00141937" w:rsidRPr="008B6248">
        <w:rPr>
          <w:rFonts w:ascii="Times New Roman" w:hAnsi="Times New Roman" w:cs="Times New Roman"/>
          <w:sz w:val="24"/>
          <w:szCs w:val="24"/>
        </w:rPr>
        <w:t xml:space="preserve"> sealt pärit </w:t>
      </w:r>
      <w:proofErr w:type="spellStart"/>
      <w:r w:rsidR="00141937" w:rsidRPr="008B6248">
        <w:rPr>
          <w:rFonts w:ascii="Times New Roman" w:hAnsi="Times New Roman" w:cs="Times New Roman"/>
          <w:sz w:val="24"/>
          <w:szCs w:val="24"/>
        </w:rPr>
        <w:t>hobuslase</w:t>
      </w:r>
      <w:ins w:id="33" w:author="Inge Mehide" w:date="2024-10-03T09:55:00Z">
        <w:r w:rsidR="00BA4309">
          <w:rPr>
            <w:rFonts w:ascii="Times New Roman" w:hAnsi="Times New Roman" w:cs="Times New Roman"/>
            <w:sz w:val="24"/>
            <w:szCs w:val="24"/>
          </w:rPr>
          <w:t>l</w:t>
        </w:r>
      </w:ins>
      <w:proofErr w:type="spellEnd"/>
      <w:del w:id="34" w:author="Inge Mehide" w:date="2024-10-03T09:55:00Z">
        <w:r w:rsidR="00141937" w:rsidRPr="008B6248" w:rsidDel="00BA4309">
          <w:rPr>
            <w:rFonts w:ascii="Times New Roman" w:hAnsi="Times New Roman" w:cs="Times New Roman"/>
            <w:sz w:val="24"/>
            <w:szCs w:val="24"/>
          </w:rPr>
          <w:delText xml:space="preserve"> vahel</w:delText>
        </w:r>
      </w:del>
      <w:bookmarkEnd w:id="31"/>
      <w:r w:rsidR="00AD1B8C" w:rsidRPr="008B6248">
        <w:rPr>
          <w:rFonts w:ascii="Times New Roman" w:hAnsi="Times New Roman" w:cs="Times New Roman"/>
          <w:sz w:val="24"/>
          <w:szCs w:val="24"/>
        </w:rPr>
        <w:t>, edastades järgmise teabe:</w:t>
      </w:r>
    </w:p>
    <w:p w14:paraId="35624262" w14:textId="5FA5CF7E" w:rsidR="00094D2F" w:rsidRPr="008B6248" w:rsidRDefault="00971924" w:rsidP="00013A22">
      <w:pPr>
        <w:jc w:val="both"/>
        <w:rPr>
          <w:rFonts w:ascii="Times New Roman" w:hAnsi="Times New Roman" w:cs="Times New Roman"/>
          <w:sz w:val="24"/>
          <w:szCs w:val="24"/>
        </w:rPr>
      </w:pPr>
      <w:r w:rsidRPr="008B6248">
        <w:rPr>
          <w:rFonts w:ascii="Times New Roman" w:hAnsi="Times New Roman" w:cs="Times New Roman"/>
          <w:sz w:val="24"/>
          <w:szCs w:val="24"/>
        </w:rPr>
        <w:t xml:space="preserve">1) käesoleva seaduse </w:t>
      </w:r>
      <w:r w:rsidR="009A7EE7" w:rsidRPr="008B6248">
        <w:rPr>
          <w:rFonts w:ascii="Times New Roman" w:hAnsi="Times New Roman" w:cs="Times New Roman"/>
          <w:sz w:val="24"/>
          <w:szCs w:val="24"/>
        </w:rPr>
        <w:t>§ 11</w:t>
      </w:r>
      <w:r w:rsidR="009A7EE7" w:rsidRPr="008B624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9A7EE7" w:rsidRPr="008B6248">
        <w:rPr>
          <w:rFonts w:ascii="Times New Roman" w:hAnsi="Times New Roman" w:cs="Times New Roman"/>
          <w:sz w:val="24"/>
          <w:szCs w:val="24"/>
        </w:rPr>
        <w:t xml:space="preserve"> lõike</w:t>
      </w:r>
      <w:r w:rsidR="009744B1">
        <w:rPr>
          <w:rFonts w:ascii="Times New Roman" w:hAnsi="Times New Roman" w:cs="Times New Roman"/>
          <w:sz w:val="24"/>
          <w:szCs w:val="24"/>
        </w:rPr>
        <w:t>s</w:t>
      </w:r>
      <w:r w:rsidR="009A7EE7" w:rsidRPr="008B6248">
        <w:rPr>
          <w:rFonts w:ascii="Times New Roman" w:hAnsi="Times New Roman" w:cs="Times New Roman"/>
          <w:sz w:val="24"/>
          <w:szCs w:val="24"/>
        </w:rPr>
        <w:t xml:space="preserve"> 2 </w:t>
      </w:r>
      <w:r w:rsidR="009744B1">
        <w:rPr>
          <w:rFonts w:ascii="Times New Roman" w:hAnsi="Times New Roman" w:cs="Times New Roman"/>
          <w:sz w:val="24"/>
          <w:szCs w:val="24"/>
        </w:rPr>
        <w:t>nimetatud</w:t>
      </w:r>
      <w:r w:rsidR="009744B1" w:rsidRPr="008B6248">
        <w:rPr>
          <w:rFonts w:ascii="Times New Roman" w:hAnsi="Times New Roman" w:cs="Times New Roman"/>
          <w:sz w:val="24"/>
          <w:szCs w:val="24"/>
        </w:rPr>
        <w:t xml:space="preserve"> </w:t>
      </w:r>
      <w:del w:id="35" w:author="Inge Mehide" w:date="2024-10-03T10:01:00Z">
        <w:r w:rsidR="009744B1" w:rsidDel="00BA4309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="009744B1">
        <w:rPr>
          <w:rFonts w:ascii="Times New Roman" w:hAnsi="Times New Roman" w:cs="Times New Roman"/>
          <w:sz w:val="24"/>
          <w:szCs w:val="24"/>
        </w:rPr>
        <w:t xml:space="preserve">võistluse või ürituse </w:t>
      </w:r>
      <w:r w:rsidRPr="008B6248">
        <w:rPr>
          <w:rFonts w:ascii="Times New Roman" w:hAnsi="Times New Roman" w:cs="Times New Roman"/>
          <w:sz w:val="24"/>
          <w:szCs w:val="24"/>
        </w:rPr>
        <w:t>lii</w:t>
      </w:r>
      <w:r w:rsidR="009A7EE7" w:rsidRPr="008B6248">
        <w:rPr>
          <w:rFonts w:ascii="Times New Roman" w:hAnsi="Times New Roman" w:cs="Times New Roman"/>
          <w:sz w:val="24"/>
          <w:szCs w:val="24"/>
        </w:rPr>
        <w:t>k;</w:t>
      </w:r>
    </w:p>
    <w:p w14:paraId="533AD281" w14:textId="5427AF04" w:rsidR="00094D2F" w:rsidRPr="008B6248" w:rsidRDefault="00971924" w:rsidP="00013A22">
      <w:pPr>
        <w:jc w:val="both"/>
        <w:rPr>
          <w:rFonts w:ascii="Times New Roman" w:hAnsi="Times New Roman" w:cs="Times New Roman"/>
          <w:sz w:val="24"/>
          <w:szCs w:val="24"/>
        </w:rPr>
      </w:pPr>
      <w:r w:rsidRPr="008B6248">
        <w:rPr>
          <w:rFonts w:ascii="Times New Roman" w:hAnsi="Times New Roman" w:cs="Times New Roman"/>
          <w:sz w:val="24"/>
          <w:szCs w:val="24"/>
        </w:rPr>
        <w:t>2</w:t>
      </w:r>
      <w:r w:rsidR="00094D2F" w:rsidRPr="008B6248">
        <w:rPr>
          <w:rFonts w:ascii="Times New Roman" w:hAnsi="Times New Roman" w:cs="Times New Roman"/>
          <w:sz w:val="24"/>
          <w:szCs w:val="24"/>
        </w:rPr>
        <w:t>)</w:t>
      </w:r>
      <w:r w:rsidR="00AD1B8C" w:rsidRPr="008B6248">
        <w:rPr>
          <w:rFonts w:ascii="Times New Roman" w:hAnsi="Times New Roman" w:cs="Times New Roman"/>
          <w:sz w:val="24"/>
          <w:szCs w:val="24"/>
        </w:rPr>
        <w:t xml:space="preserve"> </w:t>
      </w:r>
      <w:r w:rsidR="00094D2F" w:rsidRPr="008B6248">
        <w:rPr>
          <w:rFonts w:ascii="Times New Roman" w:hAnsi="Times New Roman" w:cs="Times New Roman"/>
          <w:sz w:val="24"/>
          <w:szCs w:val="24"/>
        </w:rPr>
        <w:t>võistluse või ürituse toimumise aeg ja koht;</w:t>
      </w:r>
    </w:p>
    <w:p w14:paraId="3BCB71AE" w14:textId="57D0DFC8" w:rsidR="00141937" w:rsidRPr="008B6248" w:rsidRDefault="00971924" w:rsidP="00013A22">
      <w:pPr>
        <w:jc w:val="both"/>
        <w:rPr>
          <w:rFonts w:ascii="Times New Roman" w:hAnsi="Times New Roman" w:cs="Times New Roman"/>
          <w:sz w:val="24"/>
          <w:szCs w:val="24"/>
        </w:rPr>
      </w:pPr>
      <w:r w:rsidRPr="006161E8">
        <w:rPr>
          <w:rFonts w:ascii="Times New Roman" w:hAnsi="Times New Roman" w:cs="Times New Roman"/>
          <w:sz w:val="24"/>
          <w:szCs w:val="24"/>
        </w:rPr>
        <w:t>3</w:t>
      </w:r>
      <w:r w:rsidR="00094D2F" w:rsidRPr="008B6248">
        <w:rPr>
          <w:rFonts w:ascii="Times New Roman" w:hAnsi="Times New Roman" w:cs="Times New Roman"/>
          <w:sz w:val="24"/>
          <w:szCs w:val="24"/>
        </w:rPr>
        <w:t xml:space="preserve">) </w:t>
      </w:r>
      <w:r w:rsidR="008978BA" w:rsidRPr="00323C87">
        <w:rPr>
          <w:rFonts w:ascii="Times New Roman" w:hAnsi="Times New Roman" w:cs="Times New Roman"/>
          <w:sz w:val="24"/>
          <w:szCs w:val="24"/>
        </w:rPr>
        <w:t>võistlustin</w:t>
      </w:r>
      <w:r w:rsidR="008978BA">
        <w:rPr>
          <w:rFonts w:ascii="Times New Roman" w:hAnsi="Times New Roman" w:cs="Times New Roman"/>
          <w:sz w:val="24"/>
          <w:szCs w:val="24"/>
        </w:rPr>
        <w:t>gimused</w:t>
      </w:r>
      <w:r w:rsidR="0074523F" w:rsidRPr="008B6248">
        <w:rPr>
          <w:rFonts w:ascii="Times New Roman" w:hAnsi="Times New Roman" w:cs="Times New Roman"/>
          <w:sz w:val="24"/>
          <w:szCs w:val="24"/>
        </w:rPr>
        <w:t xml:space="preserve">, </w:t>
      </w:r>
      <w:r w:rsidR="00AF5CD6">
        <w:rPr>
          <w:rFonts w:ascii="Times New Roman" w:hAnsi="Times New Roman" w:cs="Times New Roman"/>
          <w:sz w:val="24"/>
          <w:szCs w:val="24"/>
        </w:rPr>
        <w:t>milles</w:t>
      </w:r>
      <w:r w:rsidR="0074523F" w:rsidRPr="008B6248">
        <w:rPr>
          <w:rFonts w:ascii="Times New Roman" w:hAnsi="Times New Roman" w:cs="Times New Roman"/>
          <w:sz w:val="24"/>
          <w:szCs w:val="24"/>
        </w:rPr>
        <w:t xml:space="preserve"> tehakse vahet Eestis registreeritud </w:t>
      </w:r>
      <w:r w:rsidRPr="008B6248">
        <w:rPr>
          <w:rFonts w:ascii="Times New Roman" w:hAnsi="Times New Roman" w:cs="Times New Roman"/>
          <w:sz w:val="24"/>
          <w:szCs w:val="24"/>
        </w:rPr>
        <w:t>või</w:t>
      </w:r>
      <w:r w:rsidR="0074523F" w:rsidRPr="008B6248">
        <w:rPr>
          <w:rFonts w:ascii="Times New Roman" w:hAnsi="Times New Roman" w:cs="Times New Roman"/>
          <w:sz w:val="24"/>
          <w:szCs w:val="24"/>
        </w:rPr>
        <w:t xml:space="preserve"> </w:t>
      </w:r>
      <w:r w:rsidR="000A3173">
        <w:rPr>
          <w:rFonts w:ascii="Times New Roman" w:hAnsi="Times New Roman" w:cs="Times New Roman"/>
          <w:sz w:val="24"/>
          <w:szCs w:val="24"/>
        </w:rPr>
        <w:t>sealt</w:t>
      </w:r>
      <w:r w:rsidR="000A3173" w:rsidRPr="008B6248">
        <w:rPr>
          <w:rFonts w:ascii="Times New Roman" w:hAnsi="Times New Roman" w:cs="Times New Roman"/>
          <w:sz w:val="24"/>
          <w:szCs w:val="24"/>
        </w:rPr>
        <w:t xml:space="preserve"> </w:t>
      </w:r>
      <w:r w:rsidR="0074523F" w:rsidRPr="008B6248">
        <w:rPr>
          <w:rFonts w:ascii="Times New Roman" w:hAnsi="Times New Roman" w:cs="Times New Roman"/>
          <w:sz w:val="24"/>
          <w:szCs w:val="24"/>
        </w:rPr>
        <w:t xml:space="preserve">pärit </w:t>
      </w:r>
      <w:proofErr w:type="spellStart"/>
      <w:r w:rsidR="0074523F" w:rsidRPr="008B6248">
        <w:rPr>
          <w:rFonts w:ascii="Times New Roman" w:hAnsi="Times New Roman" w:cs="Times New Roman"/>
          <w:sz w:val="24"/>
          <w:szCs w:val="24"/>
        </w:rPr>
        <w:t>hobuslase</w:t>
      </w:r>
      <w:ins w:id="36" w:author="Inge Mehide" w:date="2024-10-03T10:01:00Z">
        <w:r w:rsidR="00BA4309">
          <w:rPr>
            <w:rFonts w:ascii="Times New Roman" w:hAnsi="Times New Roman" w:cs="Times New Roman"/>
            <w:sz w:val="24"/>
            <w:szCs w:val="24"/>
          </w:rPr>
          <w:t>l</w:t>
        </w:r>
      </w:ins>
      <w:proofErr w:type="spellEnd"/>
      <w:r w:rsidR="0074523F" w:rsidRPr="008B6248">
        <w:rPr>
          <w:rFonts w:ascii="Times New Roman" w:hAnsi="Times New Roman" w:cs="Times New Roman"/>
          <w:sz w:val="24"/>
          <w:szCs w:val="24"/>
        </w:rPr>
        <w:t xml:space="preserve"> ja teises Euroopa Liidu liikmesriigis registreeritud </w:t>
      </w:r>
      <w:r w:rsidRPr="008B6248">
        <w:rPr>
          <w:rFonts w:ascii="Times New Roman" w:hAnsi="Times New Roman" w:cs="Times New Roman"/>
          <w:sz w:val="24"/>
          <w:szCs w:val="24"/>
        </w:rPr>
        <w:t>või</w:t>
      </w:r>
      <w:r w:rsidR="0074523F" w:rsidRPr="008B6248">
        <w:rPr>
          <w:rFonts w:ascii="Times New Roman" w:hAnsi="Times New Roman" w:cs="Times New Roman"/>
          <w:sz w:val="24"/>
          <w:szCs w:val="24"/>
        </w:rPr>
        <w:t xml:space="preserve"> sealt pärit </w:t>
      </w:r>
      <w:proofErr w:type="spellStart"/>
      <w:r w:rsidR="0074523F" w:rsidRPr="008B6248">
        <w:rPr>
          <w:rFonts w:ascii="Times New Roman" w:hAnsi="Times New Roman" w:cs="Times New Roman"/>
          <w:sz w:val="24"/>
          <w:szCs w:val="24"/>
        </w:rPr>
        <w:t>hobuslase</w:t>
      </w:r>
      <w:ins w:id="37" w:author="Inge Mehide" w:date="2024-10-03T10:01:00Z">
        <w:r w:rsidR="00BA4309">
          <w:rPr>
            <w:rFonts w:ascii="Times New Roman" w:hAnsi="Times New Roman" w:cs="Times New Roman"/>
            <w:sz w:val="24"/>
            <w:szCs w:val="24"/>
          </w:rPr>
          <w:t>l</w:t>
        </w:r>
      </w:ins>
      <w:proofErr w:type="spellEnd"/>
      <w:del w:id="38" w:author="Inge Mehide" w:date="2024-10-03T10:01:00Z">
        <w:r w:rsidR="0074523F" w:rsidRPr="008B6248" w:rsidDel="00BA4309">
          <w:rPr>
            <w:rFonts w:ascii="Times New Roman" w:hAnsi="Times New Roman" w:cs="Times New Roman"/>
            <w:sz w:val="24"/>
            <w:szCs w:val="24"/>
          </w:rPr>
          <w:delText xml:space="preserve"> vahel</w:delText>
        </w:r>
      </w:del>
      <w:r w:rsidR="00AF5CD6">
        <w:rPr>
          <w:rFonts w:ascii="Times New Roman" w:hAnsi="Times New Roman" w:cs="Times New Roman"/>
          <w:sz w:val="24"/>
          <w:szCs w:val="24"/>
        </w:rPr>
        <w:t xml:space="preserve">, lisades </w:t>
      </w:r>
      <w:del w:id="39" w:author="Inge Mehide" w:date="2024-10-03T10:04:00Z">
        <w:r w:rsidR="00AF5CD6" w:rsidDel="00BA4309">
          <w:rPr>
            <w:rFonts w:ascii="Times New Roman" w:hAnsi="Times New Roman" w:cs="Times New Roman"/>
            <w:sz w:val="24"/>
            <w:szCs w:val="24"/>
          </w:rPr>
          <w:delText xml:space="preserve">selle </w:delText>
        </w:r>
      </w:del>
      <w:ins w:id="40" w:author="Inge Mehide" w:date="2024-10-03T10:04:00Z">
        <w:r w:rsidR="00BA4309">
          <w:rPr>
            <w:rFonts w:ascii="Times New Roman" w:hAnsi="Times New Roman" w:cs="Times New Roman"/>
            <w:sz w:val="24"/>
            <w:szCs w:val="24"/>
          </w:rPr>
          <w:t>vahe</w:t>
        </w:r>
      </w:ins>
      <w:r w:rsidR="009744B1">
        <w:rPr>
          <w:rFonts w:ascii="Times New Roman" w:hAnsi="Times New Roman" w:cs="Times New Roman"/>
          <w:sz w:val="24"/>
          <w:szCs w:val="24"/>
        </w:rPr>
        <w:t xml:space="preserve">tegemise </w:t>
      </w:r>
      <w:r w:rsidR="00AF5CD6">
        <w:rPr>
          <w:rFonts w:ascii="Times New Roman" w:hAnsi="Times New Roman" w:cs="Times New Roman"/>
          <w:sz w:val="24"/>
          <w:szCs w:val="24"/>
        </w:rPr>
        <w:t>vajaduse kohta põhjenduse</w:t>
      </w:r>
      <w:r w:rsidR="007F39F9" w:rsidRPr="008B6248">
        <w:rPr>
          <w:rFonts w:ascii="Times New Roman" w:hAnsi="Times New Roman" w:cs="Times New Roman"/>
          <w:sz w:val="24"/>
          <w:szCs w:val="24"/>
        </w:rPr>
        <w:t>.</w:t>
      </w:r>
      <w:r w:rsidR="0074523F" w:rsidRPr="008B624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CB8174" w14:textId="72228419" w:rsidR="00A1449C" w:rsidRPr="008B6248" w:rsidRDefault="00A1449C" w:rsidP="00487CF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5AD03BA" w14:textId="131C4731" w:rsidR="00641FD2" w:rsidRPr="008B6248" w:rsidRDefault="00E84303" w:rsidP="00013A22">
      <w:pPr>
        <w:jc w:val="both"/>
        <w:rPr>
          <w:rFonts w:ascii="Times New Roman" w:hAnsi="Times New Roman" w:cs="Times New Roman"/>
          <w:sz w:val="24"/>
          <w:szCs w:val="24"/>
        </w:rPr>
      </w:pPr>
      <w:r w:rsidRPr="008B6248">
        <w:rPr>
          <w:rFonts w:ascii="Times New Roman" w:hAnsi="Times New Roman" w:cs="Times New Roman"/>
          <w:sz w:val="24"/>
          <w:szCs w:val="24"/>
        </w:rPr>
        <w:lastRenderedPageBreak/>
        <w:t>(</w:t>
      </w:r>
      <w:r w:rsidR="00141937" w:rsidRPr="008B6248">
        <w:rPr>
          <w:rFonts w:ascii="Times New Roman" w:hAnsi="Times New Roman" w:cs="Times New Roman"/>
          <w:sz w:val="24"/>
          <w:szCs w:val="24"/>
        </w:rPr>
        <w:t>2</w:t>
      </w:r>
      <w:r w:rsidRPr="008B6248">
        <w:rPr>
          <w:rFonts w:ascii="Times New Roman" w:hAnsi="Times New Roman" w:cs="Times New Roman"/>
          <w:sz w:val="24"/>
          <w:szCs w:val="24"/>
        </w:rPr>
        <w:t xml:space="preserve">) </w:t>
      </w:r>
      <w:bookmarkStart w:id="41" w:name="_Hlk178842633"/>
      <w:r w:rsidR="00323C87" w:rsidRPr="00323C87">
        <w:rPr>
          <w:rFonts w:ascii="Times New Roman" w:hAnsi="Times New Roman" w:cs="Times New Roman"/>
          <w:sz w:val="24"/>
          <w:szCs w:val="24"/>
        </w:rPr>
        <w:t>Nõukogu direktiiv</w:t>
      </w:r>
      <w:r w:rsidR="00323C87">
        <w:rPr>
          <w:rFonts w:ascii="Times New Roman" w:hAnsi="Times New Roman" w:cs="Times New Roman"/>
          <w:sz w:val="24"/>
          <w:szCs w:val="24"/>
        </w:rPr>
        <w:t>i</w:t>
      </w:r>
      <w:r w:rsidR="00323C87" w:rsidRPr="00323C87">
        <w:rPr>
          <w:rFonts w:ascii="Times New Roman" w:hAnsi="Times New Roman" w:cs="Times New Roman"/>
          <w:sz w:val="24"/>
          <w:szCs w:val="24"/>
        </w:rPr>
        <w:t xml:space="preserve"> 90/428/EMÜ võistlushobustega kauplemise ja võistlustel osalemise tingimuste kohta (EÜT L 224, 18.08.1990, lk 60–61)</w:t>
      </w:r>
      <w:commentRangeStart w:id="42"/>
      <w:del w:id="43" w:author="Inge Mehide" w:date="2024-10-03T10:06:00Z">
        <w:r w:rsidRPr="008B6248" w:rsidDel="00C92778">
          <w:rPr>
            <w:rFonts w:ascii="Times New Roman" w:hAnsi="Times New Roman" w:cs="Times New Roman"/>
            <w:sz w:val="24"/>
            <w:szCs w:val="24"/>
          </w:rPr>
          <w:delText>,</w:delText>
        </w:r>
      </w:del>
      <w:commentRangeEnd w:id="42"/>
      <w:r w:rsidR="00C92778">
        <w:rPr>
          <w:rStyle w:val="Kommentaariviide"/>
        </w:rPr>
        <w:commentReference w:id="42"/>
      </w:r>
      <w:r w:rsidRPr="008B6248">
        <w:rPr>
          <w:rFonts w:ascii="Times New Roman" w:hAnsi="Times New Roman" w:cs="Times New Roman"/>
          <w:sz w:val="24"/>
          <w:szCs w:val="24"/>
        </w:rPr>
        <w:t xml:space="preserve"> artikli </w:t>
      </w:r>
      <w:r w:rsidR="00323C87">
        <w:rPr>
          <w:rFonts w:ascii="Times New Roman" w:hAnsi="Times New Roman" w:cs="Times New Roman"/>
          <w:sz w:val="24"/>
          <w:szCs w:val="24"/>
        </w:rPr>
        <w:t>4 lõikes 2</w:t>
      </w:r>
      <w:r w:rsidRPr="008B6248">
        <w:rPr>
          <w:rFonts w:ascii="Times New Roman" w:hAnsi="Times New Roman" w:cs="Times New Roman"/>
          <w:sz w:val="24"/>
          <w:szCs w:val="24"/>
        </w:rPr>
        <w:t xml:space="preserve"> </w:t>
      </w:r>
      <w:r w:rsidR="00323C87">
        <w:rPr>
          <w:rFonts w:ascii="Times New Roman" w:hAnsi="Times New Roman" w:cs="Times New Roman"/>
          <w:sz w:val="24"/>
          <w:szCs w:val="24"/>
        </w:rPr>
        <w:t>nimeta</w:t>
      </w:r>
      <w:r w:rsidR="00323C87" w:rsidRPr="008B6248">
        <w:rPr>
          <w:rFonts w:ascii="Times New Roman" w:hAnsi="Times New Roman" w:cs="Times New Roman"/>
          <w:sz w:val="24"/>
          <w:szCs w:val="24"/>
        </w:rPr>
        <w:t xml:space="preserve">tud </w:t>
      </w:r>
      <w:r w:rsidRPr="008B6248">
        <w:rPr>
          <w:rFonts w:ascii="Times New Roman" w:hAnsi="Times New Roman" w:cs="Times New Roman"/>
          <w:sz w:val="24"/>
          <w:szCs w:val="24"/>
        </w:rPr>
        <w:t>andmete kogumise</w:t>
      </w:r>
      <w:r w:rsidR="00A1449C" w:rsidRPr="008B6248">
        <w:rPr>
          <w:rFonts w:ascii="Times New Roman" w:hAnsi="Times New Roman" w:cs="Times New Roman"/>
          <w:sz w:val="24"/>
          <w:szCs w:val="24"/>
        </w:rPr>
        <w:t xml:space="preserve"> </w:t>
      </w:r>
      <w:r w:rsidR="00526EB3" w:rsidRPr="008B6248">
        <w:rPr>
          <w:rFonts w:ascii="Times New Roman" w:hAnsi="Times New Roman" w:cs="Times New Roman"/>
          <w:sz w:val="24"/>
          <w:szCs w:val="24"/>
        </w:rPr>
        <w:t xml:space="preserve">eest vastutab </w:t>
      </w:r>
      <w:del w:id="44" w:author="Inge Mehide" w:date="2024-10-03T10:11:00Z">
        <w:r w:rsidR="00A1449C" w:rsidRPr="008B6248" w:rsidDel="00C92778">
          <w:rPr>
            <w:rFonts w:ascii="Times New Roman" w:hAnsi="Times New Roman" w:cs="Times New Roman"/>
            <w:sz w:val="24"/>
            <w:szCs w:val="24"/>
          </w:rPr>
          <w:delText xml:space="preserve">ja </w:delText>
        </w:r>
      </w:del>
      <w:ins w:id="45" w:author="Inge Mehide" w:date="2024-10-03T10:11:00Z">
        <w:r w:rsidR="00C92778">
          <w:rPr>
            <w:rFonts w:ascii="Times New Roman" w:hAnsi="Times New Roman" w:cs="Times New Roman"/>
            <w:sz w:val="24"/>
            <w:szCs w:val="24"/>
          </w:rPr>
          <w:t>ning</w:t>
        </w:r>
        <w:r w:rsidR="00C92778" w:rsidRPr="008B6248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="00A1449C" w:rsidRPr="008B6248">
        <w:rPr>
          <w:rFonts w:ascii="Times New Roman" w:hAnsi="Times New Roman" w:cs="Times New Roman"/>
          <w:sz w:val="24"/>
          <w:szCs w:val="24"/>
        </w:rPr>
        <w:t>nende</w:t>
      </w:r>
      <w:r w:rsidR="00790D98" w:rsidRPr="008B6248">
        <w:rPr>
          <w:rFonts w:ascii="Times New Roman" w:hAnsi="Times New Roman" w:cs="Times New Roman"/>
          <w:sz w:val="24"/>
          <w:szCs w:val="24"/>
        </w:rPr>
        <w:t>st</w:t>
      </w:r>
      <w:r w:rsidR="00D941D8" w:rsidRPr="008B6248">
        <w:rPr>
          <w:rFonts w:ascii="Times New Roman" w:hAnsi="Times New Roman" w:cs="Times New Roman"/>
          <w:sz w:val="24"/>
          <w:szCs w:val="24"/>
        </w:rPr>
        <w:t xml:space="preserve"> </w:t>
      </w:r>
      <w:r w:rsidR="00526EB3" w:rsidRPr="008B6248">
        <w:rPr>
          <w:rFonts w:ascii="Times New Roman" w:hAnsi="Times New Roman" w:cs="Times New Roman"/>
          <w:sz w:val="24"/>
          <w:szCs w:val="24"/>
        </w:rPr>
        <w:t xml:space="preserve">teavitab </w:t>
      </w:r>
      <w:r w:rsidR="00A1449C" w:rsidRPr="008B6248">
        <w:rPr>
          <w:rFonts w:ascii="Times New Roman" w:hAnsi="Times New Roman" w:cs="Times New Roman"/>
          <w:sz w:val="24"/>
          <w:szCs w:val="24"/>
        </w:rPr>
        <w:t>Euroopa Komisjoni ja teis</w:t>
      </w:r>
      <w:r w:rsidR="003A1CD4" w:rsidRPr="008B6248">
        <w:rPr>
          <w:rFonts w:ascii="Times New Roman" w:hAnsi="Times New Roman" w:cs="Times New Roman"/>
          <w:sz w:val="24"/>
          <w:szCs w:val="24"/>
        </w:rPr>
        <w:t>i</w:t>
      </w:r>
      <w:r w:rsidR="00A1449C" w:rsidRPr="008B6248">
        <w:rPr>
          <w:rFonts w:ascii="Times New Roman" w:hAnsi="Times New Roman" w:cs="Times New Roman"/>
          <w:sz w:val="24"/>
          <w:szCs w:val="24"/>
        </w:rPr>
        <w:t xml:space="preserve"> </w:t>
      </w:r>
      <w:r w:rsidR="00427564" w:rsidRPr="008B6248">
        <w:rPr>
          <w:rFonts w:ascii="Times New Roman" w:hAnsi="Times New Roman" w:cs="Times New Roman"/>
          <w:sz w:val="24"/>
          <w:szCs w:val="24"/>
        </w:rPr>
        <w:t xml:space="preserve">Euroopa Liidu </w:t>
      </w:r>
      <w:r w:rsidR="00A1449C" w:rsidRPr="008B6248">
        <w:rPr>
          <w:rFonts w:ascii="Times New Roman" w:hAnsi="Times New Roman" w:cs="Times New Roman"/>
          <w:sz w:val="24"/>
          <w:szCs w:val="24"/>
        </w:rPr>
        <w:t>liikmesriik</w:t>
      </w:r>
      <w:r w:rsidR="00526EB3" w:rsidRPr="008B6248">
        <w:rPr>
          <w:rFonts w:ascii="Times New Roman" w:hAnsi="Times New Roman" w:cs="Times New Roman"/>
          <w:sz w:val="24"/>
          <w:szCs w:val="24"/>
        </w:rPr>
        <w:t>e</w:t>
      </w:r>
      <w:r w:rsidR="00790D98" w:rsidRPr="008B6248">
        <w:rPr>
          <w:rFonts w:ascii="Times New Roman" w:hAnsi="Times New Roman" w:cs="Times New Roman"/>
          <w:sz w:val="24"/>
          <w:szCs w:val="24"/>
        </w:rPr>
        <w:t xml:space="preserve"> </w:t>
      </w:r>
      <w:r w:rsidR="00757F1A" w:rsidRPr="008B6248">
        <w:rPr>
          <w:rFonts w:ascii="Times New Roman" w:hAnsi="Times New Roman" w:cs="Times New Roman"/>
          <w:sz w:val="24"/>
          <w:szCs w:val="24"/>
        </w:rPr>
        <w:t>Põllumajandus- ja Toiduamet</w:t>
      </w:r>
      <w:bookmarkEnd w:id="41"/>
      <w:r w:rsidR="00757F1A" w:rsidRPr="008B6248">
        <w:rPr>
          <w:rFonts w:ascii="Times New Roman" w:hAnsi="Times New Roman" w:cs="Times New Roman"/>
          <w:sz w:val="24"/>
          <w:szCs w:val="24"/>
        </w:rPr>
        <w:t>.</w:t>
      </w:r>
      <w:r w:rsidR="00183656" w:rsidRPr="008B6248">
        <w:rPr>
          <w:rFonts w:ascii="Times New Roman" w:hAnsi="Times New Roman" w:cs="Times New Roman"/>
          <w:sz w:val="24"/>
          <w:szCs w:val="24"/>
        </w:rPr>
        <w:t>“</w:t>
      </w:r>
      <w:r w:rsidR="003F7B55" w:rsidRPr="008B6248">
        <w:rPr>
          <w:rFonts w:ascii="Times New Roman" w:hAnsi="Times New Roman" w:cs="Times New Roman"/>
          <w:sz w:val="24"/>
          <w:szCs w:val="24"/>
        </w:rPr>
        <w:t>;</w:t>
      </w:r>
      <w:r w:rsidR="00D934CB" w:rsidRPr="008B624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B09AAD" w14:textId="77777777" w:rsidR="00641FD2" w:rsidRPr="008B6248" w:rsidRDefault="00641FD2" w:rsidP="00013A2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D6B79CB" w14:textId="3E78BCF4" w:rsidR="001E1823" w:rsidRPr="008B6248" w:rsidRDefault="001E1823" w:rsidP="00013A2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6248">
        <w:rPr>
          <w:rFonts w:ascii="Times New Roman" w:hAnsi="Times New Roman" w:cs="Times New Roman"/>
          <w:b/>
          <w:bCs/>
          <w:sz w:val="24"/>
          <w:szCs w:val="24"/>
        </w:rPr>
        <w:t>2)</w:t>
      </w:r>
      <w:r w:rsidR="0099170A" w:rsidRPr="008B624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9170A" w:rsidRPr="008B6248">
        <w:rPr>
          <w:rFonts w:ascii="Times New Roman" w:hAnsi="Times New Roman" w:cs="Times New Roman"/>
          <w:sz w:val="24"/>
          <w:szCs w:val="24"/>
        </w:rPr>
        <w:t>seadust täiendatakse</w:t>
      </w:r>
      <w:r w:rsidR="002E2A30" w:rsidRPr="008B6248">
        <w:rPr>
          <w:rFonts w:ascii="Times New Roman" w:hAnsi="Times New Roman" w:cs="Times New Roman"/>
          <w:sz w:val="24"/>
          <w:szCs w:val="24"/>
        </w:rPr>
        <w:t xml:space="preserve"> </w:t>
      </w:r>
      <w:r w:rsidR="0099170A" w:rsidRPr="008B6248">
        <w:rPr>
          <w:rFonts w:ascii="Times New Roman" w:hAnsi="Times New Roman" w:cs="Times New Roman"/>
          <w:sz w:val="24"/>
          <w:szCs w:val="24"/>
        </w:rPr>
        <w:t>norm</w:t>
      </w:r>
      <w:r w:rsidR="002E2A30" w:rsidRPr="008B6248">
        <w:rPr>
          <w:rFonts w:ascii="Times New Roman" w:hAnsi="Times New Roman" w:cs="Times New Roman"/>
          <w:sz w:val="24"/>
          <w:szCs w:val="24"/>
        </w:rPr>
        <w:t>i</w:t>
      </w:r>
      <w:r w:rsidR="0099170A" w:rsidRPr="008B6248">
        <w:rPr>
          <w:rFonts w:ascii="Times New Roman" w:hAnsi="Times New Roman" w:cs="Times New Roman"/>
          <w:sz w:val="24"/>
          <w:szCs w:val="24"/>
        </w:rPr>
        <w:t>tehnilise märkusega järgmises sõnastuses</w:t>
      </w:r>
      <w:r w:rsidR="009744B1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93AEAC1" w14:textId="77777777" w:rsidR="0099170A" w:rsidRPr="008B6248" w:rsidRDefault="0099170A" w:rsidP="00013A2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EDE662D" w14:textId="6D0E52E3" w:rsidR="004462D9" w:rsidRPr="008B6248" w:rsidRDefault="004462D9" w:rsidP="00013A22">
      <w:pPr>
        <w:jc w:val="both"/>
        <w:rPr>
          <w:rFonts w:ascii="Times New Roman" w:hAnsi="Times New Roman" w:cs="Times New Roman"/>
          <w:sz w:val="24"/>
          <w:szCs w:val="24"/>
        </w:rPr>
      </w:pPr>
      <w:r w:rsidRPr="008B6248">
        <w:rPr>
          <w:rFonts w:ascii="Times New Roman" w:hAnsi="Times New Roman" w:cs="Times New Roman"/>
          <w:sz w:val="24"/>
          <w:szCs w:val="24"/>
        </w:rPr>
        <w:t>„</w:t>
      </w:r>
      <w:r w:rsidR="002E2A30" w:rsidRPr="008B6248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="002E2A30" w:rsidRPr="008B624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46" w:name="_Hlk170758551"/>
      <w:r w:rsidR="00851020" w:rsidRPr="008B6248">
        <w:rPr>
          <w:rFonts w:ascii="Times New Roman" w:hAnsi="Times New Roman" w:cs="Times New Roman"/>
          <w:sz w:val="24"/>
          <w:szCs w:val="24"/>
        </w:rPr>
        <w:t>Nõukogu direktiiv 90/428/EMÜ võistlushobustega kauplemise ja võistlustel osalemise tingimuste kohta (EÜT L 224, 18.08.1990, lk 60–61)</w:t>
      </w:r>
      <w:bookmarkEnd w:id="46"/>
      <w:r w:rsidR="00851020" w:rsidRPr="008B6248">
        <w:rPr>
          <w:rFonts w:ascii="Times New Roman" w:hAnsi="Times New Roman" w:cs="Times New Roman"/>
          <w:sz w:val="24"/>
          <w:szCs w:val="24"/>
        </w:rPr>
        <w:t>, muudetud direktiiviga 2008/73/EÜ (ELT L 219, 14.</w:t>
      </w:r>
      <w:r w:rsidR="001710E8" w:rsidRPr="008B6248">
        <w:rPr>
          <w:rFonts w:ascii="Times New Roman" w:hAnsi="Times New Roman" w:cs="Times New Roman"/>
          <w:sz w:val="24"/>
          <w:szCs w:val="24"/>
        </w:rPr>
        <w:t>0</w:t>
      </w:r>
      <w:r w:rsidR="00851020" w:rsidRPr="008B6248">
        <w:rPr>
          <w:rFonts w:ascii="Times New Roman" w:hAnsi="Times New Roman" w:cs="Times New Roman"/>
          <w:sz w:val="24"/>
          <w:szCs w:val="24"/>
        </w:rPr>
        <w:t>8.2008, lk 40</w:t>
      </w:r>
      <w:r w:rsidR="00A96EAB" w:rsidRPr="008B6248">
        <w:rPr>
          <w:rFonts w:ascii="Times New Roman" w:hAnsi="Times New Roman" w:cs="Times New Roman"/>
          <w:sz w:val="24"/>
          <w:szCs w:val="24"/>
        </w:rPr>
        <w:t>‒</w:t>
      </w:r>
      <w:r w:rsidR="00851020" w:rsidRPr="008B6248">
        <w:rPr>
          <w:rFonts w:ascii="Times New Roman" w:hAnsi="Times New Roman" w:cs="Times New Roman"/>
          <w:sz w:val="24"/>
          <w:szCs w:val="24"/>
        </w:rPr>
        <w:t>54)</w:t>
      </w:r>
      <w:r w:rsidR="00183656" w:rsidRPr="008B6248">
        <w:rPr>
          <w:rFonts w:ascii="Times New Roman" w:hAnsi="Times New Roman" w:cs="Times New Roman"/>
          <w:sz w:val="24"/>
          <w:szCs w:val="24"/>
        </w:rPr>
        <w:t>“</w:t>
      </w:r>
      <w:r w:rsidR="00851020" w:rsidRPr="008B624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196C9F2" w14:textId="77777777" w:rsidR="0099170A" w:rsidRPr="008B6248" w:rsidRDefault="0099170A" w:rsidP="00013A2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DF6E8C4" w14:textId="77777777" w:rsidR="00757F1A" w:rsidRPr="008B6248" w:rsidRDefault="00757F1A" w:rsidP="00E84303">
      <w:pPr>
        <w:rPr>
          <w:rFonts w:ascii="Times New Roman" w:hAnsi="Times New Roman" w:cs="Times New Roman"/>
          <w:sz w:val="24"/>
          <w:szCs w:val="24"/>
        </w:rPr>
      </w:pPr>
    </w:p>
    <w:p w14:paraId="3662B7A5" w14:textId="77777777" w:rsidR="00EF240A" w:rsidRPr="008B6248" w:rsidRDefault="00EF240A" w:rsidP="00EF240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42C015F" w14:textId="77777777" w:rsidR="00EF240A" w:rsidRPr="008B6248" w:rsidRDefault="00EF240A" w:rsidP="00EF240A">
      <w:pPr>
        <w:framePr w:w="8665" w:hSpace="180" w:wrap="around" w:vAnchor="text" w:hAnchor="text" w:y="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6248">
        <w:rPr>
          <w:rFonts w:ascii="Times New Roman" w:eastAsia="Times New Roman" w:hAnsi="Times New Roman" w:cs="Times New Roman"/>
          <w:sz w:val="24"/>
          <w:szCs w:val="24"/>
        </w:rPr>
        <w:t xml:space="preserve">Lauri </w:t>
      </w:r>
      <w:proofErr w:type="spellStart"/>
      <w:r w:rsidRPr="008B6248">
        <w:rPr>
          <w:rFonts w:ascii="Times New Roman" w:eastAsia="Times New Roman" w:hAnsi="Times New Roman" w:cs="Times New Roman"/>
          <w:sz w:val="24"/>
          <w:szCs w:val="24"/>
        </w:rPr>
        <w:t>Hussar</w:t>
      </w:r>
      <w:proofErr w:type="spellEnd"/>
    </w:p>
    <w:p w14:paraId="273D577B" w14:textId="77777777" w:rsidR="00EF240A" w:rsidRPr="008B6248" w:rsidRDefault="00EF240A" w:rsidP="00EF240A">
      <w:pPr>
        <w:framePr w:w="8665" w:hSpace="180" w:wrap="around" w:vAnchor="text" w:hAnchor="text" w:y="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6248">
        <w:rPr>
          <w:rFonts w:ascii="Times New Roman" w:eastAsia="Times New Roman" w:hAnsi="Times New Roman" w:cs="Times New Roman"/>
          <w:sz w:val="24"/>
          <w:szCs w:val="24"/>
        </w:rPr>
        <w:t>Riigikogu esimees</w:t>
      </w:r>
    </w:p>
    <w:p w14:paraId="7751C579" w14:textId="77777777" w:rsidR="00EF240A" w:rsidRPr="008B6248" w:rsidRDefault="00EF240A" w:rsidP="00EF240A">
      <w:pPr>
        <w:framePr w:w="8665" w:hSpace="180" w:wrap="around" w:vAnchor="text" w:hAnchor="text" w:y="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711B137" w14:textId="607066A0" w:rsidR="00EF240A" w:rsidRPr="008B6248" w:rsidRDefault="00EF240A" w:rsidP="00EF240A">
      <w:pPr>
        <w:framePr w:w="8665" w:hSpace="180" w:wrap="around" w:vAnchor="text" w:hAnchor="text" w:y="5"/>
        <w:pBdr>
          <w:bottom w:val="single" w:sz="12" w:space="1" w:color="auto"/>
        </w:pBd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6248">
        <w:rPr>
          <w:rFonts w:ascii="Times New Roman" w:eastAsia="Times New Roman" w:hAnsi="Times New Roman" w:cs="Times New Roman"/>
          <w:sz w:val="24"/>
          <w:szCs w:val="24"/>
        </w:rPr>
        <w:t>Tallinn, ….. ……. 2024</w:t>
      </w:r>
      <w:ins w:id="47" w:author="Inge Mehide" w:date="2024-10-03T10:29:00Z">
        <w:r w:rsidR="00AC351D">
          <w:rPr>
            <w:rFonts w:ascii="Times New Roman" w:eastAsia="Times New Roman" w:hAnsi="Times New Roman" w:cs="Times New Roman"/>
            <w:sz w:val="24"/>
            <w:szCs w:val="24"/>
          </w:rPr>
          <w:t>. a</w:t>
        </w:r>
      </w:ins>
    </w:p>
    <w:p w14:paraId="1CC84102" w14:textId="77777777" w:rsidR="00EF240A" w:rsidRPr="008B6248" w:rsidRDefault="00EF240A" w:rsidP="00EF240A">
      <w:pPr>
        <w:framePr w:w="8665" w:hSpace="180" w:wrap="around" w:vAnchor="text" w:hAnchor="text" w:y="5"/>
        <w:pBdr>
          <w:bottom w:val="single" w:sz="12" w:space="1" w:color="auto"/>
        </w:pBd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729BC7" w14:textId="77777777" w:rsidR="00EF240A" w:rsidRPr="008B6248" w:rsidRDefault="00EF240A" w:rsidP="00EF240A">
      <w:pPr>
        <w:keepNext/>
        <w:keepLines/>
        <w:suppressLineNumbers/>
        <w:rPr>
          <w:rFonts w:ascii="Times New Roman" w:eastAsia="Times New Roman" w:hAnsi="Times New Roman" w:cs="Times New Roman"/>
          <w:sz w:val="24"/>
          <w:szCs w:val="20"/>
        </w:rPr>
      </w:pPr>
      <w:r w:rsidRPr="008B6248">
        <w:rPr>
          <w:rFonts w:ascii="Times New Roman" w:eastAsia="Calibri" w:hAnsi="Times New Roman" w:cs="Times New Roman"/>
        </w:rPr>
        <w:t xml:space="preserve"> </w:t>
      </w:r>
      <w:r w:rsidRPr="008B6248">
        <w:rPr>
          <w:rFonts w:ascii="Times New Roman" w:eastAsia="Times New Roman" w:hAnsi="Times New Roman" w:cs="Times New Roman"/>
          <w:sz w:val="24"/>
          <w:szCs w:val="20"/>
        </w:rPr>
        <w:t>Algatab Vabariigi Valitsus … …..2024. a</w:t>
      </w:r>
      <w:commentRangeStart w:id="48"/>
      <w:del w:id="49" w:author="Inge Mehide" w:date="2024-10-03T10:29:00Z">
        <w:r w:rsidRPr="008B6248" w:rsidDel="00AC351D">
          <w:rPr>
            <w:rFonts w:ascii="Times New Roman" w:eastAsia="Times New Roman" w:hAnsi="Times New Roman" w:cs="Times New Roman"/>
            <w:sz w:val="24"/>
            <w:szCs w:val="20"/>
          </w:rPr>
          <w:delText>.</w:delText>
        </w:r>
      </w:del>
      <w:commentRangeEnd w:id="48"/>
      <w:r w:rsidR="00AC351D">
        <w:rPr>
          <w:rStyle w:val="Kommentaariviide"/>
        </w:rPr>
        <w:commentReference w:id="48"/>
      </w:r>
    </w:p>
    <w:p w14:paraId="4CCF0805" w14:textId="77777777" w:rsidR="00EF240A" w:rsidRPr="008B6248" w:rsidRDefault="00EF240A" w:rsidP="00EF240A">
      <w:pPr>
        <w:keepNext/>
        <w:keepLines/>
        <w:suppressLineNumbers/>
        <w:rPr>
          <w:rFonts w:ascii="Times New Roman" w:eastAsia="Times New Roman" w:hAnsi="Times New Roman" w:cs="Times New Roman"/>
          <w:sz w:val="24"/>
          <w:szCs w:val="20"/>
        </w:rPr>
      </w:pPr>
    </w:p>
    <w:p w14:paraId="3D7382C8" w14:textId="77777777" w:rsidR="00EF240A" w:rsidRPr="008B6248" w:rsidRDefault="00EF240A" w:rsidP="00EF240A">
      <w:pPr>
        <w:keepNext/>
        <w:keepLines/>
        <w:suppressLineNumbers/>
        <w:rPr>
          <w:rFonts w:ascii="Times New Roman" w:eastAsia="Times New Roman" w:hAnsi="Times New Roman" w:cs="Times New Roman"/>
          <w:sz w:val="24"/>
          <w:szCs w:val="20"/>
        </w:rPr>
      </w:pPr>
      <w:r w:rsidRPr="008B6248">
        <w:rPr>
          <w:rFonts w:ascii="Times New Roman" w:eastAsia="Times New Roman" w:hAnsi="Times New Roman" w:cs="Times New Roman"/>
          <w:sz w:val="24"/>
          <w:szCs w:val="20"/>
        </w:rPr>
        <w:t>(allkirjastatud digitaalselt)</w:t>
      </w:r>
    </w:p>
    <w:p w14:paraId="136CF9C4" w14:textId="77777777" w:rsidR="00EF240A" w:rsidRPr="00182480" w:rsidRDefault="00EF240A" w:rsidP="00EF240A">
      <w:pPr>
        <w:keepNext/>
        <w:keepLines/>
        <w:suppressLineNumbers/>
        <w:rPr>
          <w:rFonts w:ascii="Times New Roman" w:eastAsia="Times New Roman" w:hAnsi="Times New Roman" w:cs="Times New Roman"/>
          <w:sz w:val="24"/>
          <w:szCs w:val="20"/>
        </w:rPr>
      </w:pPr>
    </w:p>
    <w:p w14:paraId="56B69624" w14:textId="77777777" w:rsidR="00EF240A" w:rsidRDefault="00EF240A" w:rsidP="00EF240A">
      <w:pPr>
        <w:keepNext/>
        <w:keepLines/>
        <w:suppressLineNumbers/>
        <w:pBdr>
          <w:bottom w:val="single" w:sz="12" w:space="1" w:color="auto"/>
        </w:pBdr>
      </w:pPr>
      <w:r>
        <w:rPr>
          <w:rFonts w:ascii="Times New Roman" w:eastAsia="Times New Roman" w:hAnsi="Times New Roman" w:cs="Times New Roman"/>
          <w:sz w:val="24"/>
          <w:szCs w:val="20"/>
        </w:rPr>
        <w:t>Vabariigi Valitsuse nimel</w:t>
      </w:r>
    </w:p>
    <w:p w14:paraId="52428E2C" w14:textId="7F0D998C" w:rsidR="00DC013D" w:rsidRPr="003F00B8" w:rsidRDefault="00DC013D" w:rsidP="003F00B8">
      <w:pPr>
        <w:keepNext/>
        <w:keepLines/>
        <w:suppressLineNumbers/>
        <w:rPr>
          <w:rFonts w:ascii="Times New Roman" w:eastAsia="SimSun" w:hAnsi="Times New Roman" w:cs="Times New Roman"/>
          <w:bCs/>
          <w:kern w:val="1"/>
          <w:sz w:val="20"/>
          <w:szCs w:val="20"/>
          <w:lang w:eastAsia="zh-CN" w:bidi="hi-IN"/>
        </w:rPr>
      </w:pPr>
    </w:p>
    <w:sectPr w:rsidR="00DC013D" w:rsidRPr="003F00B8" w:rsidSect="0050561B">
      <w:footerReference w:type="even" r:id="rId12"/>
      <w:footerReference w:type="default" r:id="rId13"/>
      <w:pgSz w:w="11906" w:h="16838" w:code="9"/>
      <w:pgMar w:top="1134" w:right="1134" w:bottom="1134" w:left="1701" w:header="680" w:footer="680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Kärt Voor" w:date="2024-10-07T12:42:00Z" w:initials="KV">
    <w:p w14:paraId="71578BED" w14:textId="77777777" w:rsidR="00F802B7" w:rsidRDefault="00DB5E44" w:rsidP="00F802B7">
      <w:pPr>
        <w:pStyle w:val="Kommentaaritekst"/>
      </w:pPr>
      <w:r>
        <w:rPr>
          <w:rStyle w:val="Kommentaariviide"/>
        </w:rPr>
        <w:annotationRef/>
      </w:r>
      <w:r w:rsidR="00F802B7">
        <w:t xml:space="preserve">HÕNTE § 18 lg 2 – (2) Euroopa Liidu õigusega seotud seaduseelnõus kasutatavad terminid peavad olema kooskõlas Euroopa Liidu õiguses kasutusel olevate terminitega ning eelnõus neid üldjuhul enam ei määratleta. </w:t>
      </w:r>
    </w:p>
    <w:p w14:paraId="469FE5DA" w14:textId="77777777" w:rsidR="00F802B7" w:rsidRDefault="00F802B7" w:rsidP="00F802B7">
      <w:pPr>
        <w:pStyle w:val="Kommentaaritekst"/>
      </w:pPr>
    </w:p>
    <w:p w14:paraId="5EC349C5" w14:textId="77777777" w:rsidR="00F802B7" w:rsidRDefault="00F802B7" w:rsidP="00F802B7">
      <w:pPr>
        <w:pStyle w:val="Kommentaaritekst"/>
      </w:pPr>
      <w:r>
        <w:t>Palume selgitada, miks on defineeritud hobuslaste võistlus (miks ei ole viidatud dir def-le?) ja palume põhjendada, miks on dir art-s 2 nimetatud „kaarikusõit“ asendatud  „rakendivõistlusega“.</w:t>
      </w:r>
    </w:p>
  </w:comment>
  <w:comment w:id="7" w:author="Inge Mehide" w:date="2024-10-03T09:21:00Z" w:initials="IM">
    <w:p w14:paraId="7C307EC0" w14:textId="19472E0B" w:rsidR="00BA4309" w:rsidRDefault="00EE49A8" w:rsidP="00BA4309">
      <w:pPr>
        <w:pStyle w:val="Kommentaaritekst"/>
      </w:pPr>
      <w:r>
        <w:rPr>
          <w:rStyle w:val="Kommentaariviide"/>
        </w:rPr>
        <w:annotationRef/>
      </w:r>
      <w:r w:rsidR="00BA4309">
        <w:t>Tautoloogiat ehk termini määratlemist tema enda kaudu tuleks vältida. Lisaks võib jääda fraasist "võistlus hobuslastega" mulje, et võistlevad ainult hobuslased, kuigi tegelikult osalevad ka ratsanikud</w:t>
      </w:r>
    </w:p>
  </w:comment>
  <w:comment w:id="15" w:author="Inge Mehide" w:date="2024-10-03T09:36:00Z" w:initials="IM">
    <w:p w14:paraId="5334BD26" w14:textId="69679133" w:rsidR="00BA4309" w:rsidRDefault="0061288C" w:rsidP="00BA4309">
      <w:pPr>
        <w:pStyle w:val="Kommentaaritekst"/>
      </w:pPr>
      <w:r>
        <w:rPr>
          <w:rStyle w:val="Kommentaariviide"/>
        </w:rPr>
        <w:annotationRef/>
      </w:r>
      <w:r w:rsidR="00BA4309">
        <w:t>Liigne, eelistada ökonoomsust</w:t>
      </w:r>
    </w:p>
  </w:comment>
  <w:comment w:id="16" w:author="Inge Mehide" w:date="2024-10-03T10:00:00Z" w:initials="IM">
    <w:p w14:paraId="6B254BCC" w14:textId="77777777" w:rsidR="00BA4309" w:rsidRDefault="00BA4309" w:rsidP="00BA4309">
      <w:pPr>
        <w:pStyle w:val="Kommentaaritekst"/>
      </w:pPr>
      <w:r>
        <w:rPr>
          <w:rStyle w:val="Kommentaariviide"/>
        </w:rPr>
        <w:annotationRef/>
      </w:r>
      <w:r>
        <w:t>Alaleütleva käände kasutamine aitab pääseda eksitavast muljest, nagu asutaks loetlema hobuslasi, mitte võistlusi-üritusi</w:t>
      </w:r>
    </w:p>
  </w:comment>
  <w:comment w:id="20" w:author="Inge Mehide" w:date="2024-10-03T09:42:00Z" w:initials="IM">
    <w:p w14:paraId="5CC11AFA" w14:textId="63CA60B0" w:rsidR="0061288C" w:rsidRDefault="0061288C" w:rsidP="0061288C">
      <w:pPr>
        <w:pStyle w:val="Kommentaaritekst"/>
      </w:pPr>
      <w:r>
        <w:rPr>
          <w:rStyle w:val="Kommentaariviide"/>
        </w:rPr>
        <w:annotationRef/>
      </w:r>
      <w:r>
        <w:t>Mitmuses, loetletakse kaht üritust</w:t>
      </w:r>
    </w:p>
  </w:comment>
  <w:comment w:id="29" w:author="Inge Mehide" w:date="2024-10-03T09:42:00Z" w:initials="IM">
    <w:p w14:paraId="5694E221" w14:textId="77777777" w:rsidR="0061288C" w:rsidRDefault="0061288C" w:rsidP="0061288C">
      <w:pPr>
        <w:pStyle w:val="Kommentaaritekst"/>
      </w:pPr>
      <w:r>
        <w:rPr>
          <w:rStyle w:val="Kommentaariviide"/>
        </w:rPr>
        <w:annotationRef/>
      </w:r>
      <w:r>
        <w:t>Mitmuses</w:t>
      </w:r>
    </w:p>
  </w:comment>
  <w:comment w:id="42" w:author="Inge Mehide" w:date="2024-10-03T10:06:00Z" w:initials="IM">
    <w:p w14:paraId="6CF3CB11" w14:textId="77777777" w:rsidR="00C92778" w:rsidRDefault="00C92778" w:rsidP="00C92778">
      <w:pPr>
        <w:pStyle w:val="Kommentaaritekst"/>
      </w:pPr>
      <w:r>
        <w:rPr>
          <w:rStyle w:val="Kommentaariviide"/>
        </w:rPr>
        <w:annotationRef/>
      </w:r>
      <w:r>
        <w:t>Liigne koma</w:t>
      </w:r>
    </w:p>
  </w:comment>
  <w:comment w:id="48" w:author="Inge Mehide" w:date="2024-10-03T10:29:00Z" w:initials="IM">
    <w:p w14:paraId="470FE13D" w14:textId="77777777" w:rsidR="00AC351D" w:rsidRDefault="00AC351D" w:rsidP="00AC351D">
      <w:pPr>
        <w:pStyle w:val="Kommentaaritekst"/>
      </w:pPr>
      <w:r>
        <w:rPr>
          <w:rStyle w:val="Kommentaariviide"/>
        </w:rPr>
        <w:annotationRef/>
      </w:r>
      <w:r>
        <w:t>Punkt maha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EC349C5" w15:done="0"/>
  <w15:commentEx w15:paraId="7C307EC0" w15:done="0"/>
  <w15:commentEx w15:paraId="5334BD26" w15:done="0"/>
  <w15:commentEx w15:paraId="6B254BCC" w15:done="0"/>
  <w15:commentEx w15:paraId="5CC11AFA" w15:done="0"/>
  <w15:commentEx w15:paraId="5694E221" w15:done="0"/>
  <w15:commentEx w15:paraId="6CF3CB11" w15:done="0"/>
  <w15:commentEx w15:paraId="470FE13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AAE55BB" w16cex:dateUtc="2024-10-07T09:42:00Z"/>
  <w16cex:commentExtensible w16cex:durableId="2AA8E096" w16cex:dateUtc="2024-10-03T06:21:00Z"/>
  <w16cex:commentExtensible w16cex:durableId="2AA8E422" w16cex:dateUtc="2024-10-03T06:36:00Z"/>
  <w16cex:commentExtensible w16cex:durableId="2AA8E9AC" w16cex:dateUtc="2024-10-03T07:00:00Z"/>
  <w16cex:commentExtensible w16cex:durableId="2AA8E581" w16cex:dateUtc="2024-10-03T06:42:00Z"/>
  <w16cex:commentExtensible w16cex:durableId="2AA8E59D" w16cex:dateUtc="2024-10-03T06:42:00Z"/>
  <w16cex:commentExtensible w16cex:durableId="2AA8EB31" w16cex:dateUtc="2024-10-03T07:06:00Z"/>
  <w16cex:commentExtensible w16cex:durableId="2AA8F085" w16cex:dateUtc="2024-10-03T07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C349C5" w16cid:durableId="2AAE55BB"/>
  <w16cid:commentId w16cid:paraId="7C307EC0" w16cid:durableId="2AA8E096"/>
  <w16cid:commentId w16cid:paraId="5334BD26" w16cid:durableId="2AA8E422"/>
  <w16cid:commentId w16cid:paraId="6B254BCC" w16cid:durableId="2AA8E9AC"/>
  <w16cid:commentId w16cid:paraId="5CC11AFA" w16cid:durableId="2AA8E581"/>
  <w16cid:commentId w16cid:paraId="5694E221" w16cid:durableId="2AA8E59D"/>
  <w16cid:commentId w16cid:paraId="6CF3CB11" w16cid:durableId="2AA8EB31"/>
  <w16cid:commentId w16cid:paraId="470FE13D" w16cid:durableId="2AA8F08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CF001C" w14:textId="77777777" w:rsidR="00D70800" w:rsidRDefault="00D70800" w:rsidP="00C23C7B">
      <w:r>
        <w:separator/>
      </w:r>
    </w:p>
  </w:endnote>
  <w:endnote w:type="continuationSeparator" w:id="0">
    <w:p w14:paraId="07950FE2" w14:textId="77777777" w:rsidR="00D70800" w:rsidRDefault="00D70800" w:rsidP="00C23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EUAlbertina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42181219"/>
      <w:docPartObj>
        <w:docPartGallery w:val="Page Numbers (Bottom of Page)"/>
        <w:docPartUnique/>
      </w:docPartObj>
    </w:sdtPr>
    <w:sdtEndPr/>
    <w:sdtContent>
      <w:p w14:paraId="51E45EBB" w14:textId="77777777" w:rsidR="00C23C7B" w:rsidRDefault="00C23C7B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1041">
          <w:rPr>
            <w:noProof/>
          </w:rPr>
          <w:t>2</w:t>
        </w:r>
        <w:r>
          <w:fldChar w:fldCharType="end"/>
        </w:r>
      </w:p>
    </w:sdtContent>
  </w:sdt>
  <w:p w14:paraId="411313A2" w14:textId="77777777" w:rsidR="00C23C7B" w:rsidRDefault="00C23C7B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25464090"/>
      <w:docPartObj>
        <w:docPartGallery w:val="Page Numbers (Bottom of Page)"/>
        <w:docPartUnique/>
      </w:docPartObj>
    </w:sdtPr>
    <w:sdtEndPr/>
    <w:sdtContent>
      <w:p w14:paraId="56A3C91B" w14:textId="77777777" w:rsidR="00C23C7B" w:rsidRDefault="00C23C7B">
        <w:pPr>
          <w:pStyle w:val="Jalus"/>
          <w:jc w:val="center"/>
        </w:pPr>
        <w:r>
          <w:t>1</w:t>
        </w:r>
      </w:p>
    </w:sdtContent>
  </w:sdt>
  <w:p w14:paraId="6466FDFA" w14:textId="77777777" w:rsidR="00C23C7B" w:rsidRDefault="00C23C7B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3EF35" w14:textId="77777777" w:rsidR="00D70800" w:rsidRDefault="00D70800" w:rsidP="00C23C7B">
      <w:r>
        <w:separator/>
      </w:r>
    </w:p>
  </w:footnote>
  <w:footnote w:type="continuationSeparator" w:id="0">
    <w:p w14:paraId="156A5913" w14:textId="77777777" w:rsidR="00D70800" w:rsidRDefault="00D70800" w:rsidP="00C23C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101DB"/>
    <w:multiLevelType w:val="hybridMultilevel"/>
    <w:tmpl w:val="0F964C08"/>
    <w:lvl w:ilvl="0" w:tplc="042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70566"/>
    <w:multiLevelType w:val="singleLevel"/>
    <w:tmpl w:val="7214CCE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2" w15:restartNumberingAfterBreak="0">
    <w:nsid w:val="11191CDF"/>
    <w:multiLevelType w:val="singleLevel"/>
    <w:tmpl w:val="C1321C7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</w:abstractNum>
  <w:abstractNum w:abstractNumId="3" w15:restartNumberingAfterBreak="0">
    <w:nsid w:val="11C32C22"/>
    <w:multiLevelType w:val="singleLevel"/>
    <w:tmpl w:val="B532E3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F0234ED"/>
    <w:multiLevelType w:val="hybridMultilevel"/>
    <w:tmpl w:val="BDDC35F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084EE6"/>
    <w:multiLevelType w:val="hybridMultilevel"/>
    <w:tmpl w:val="E1EA71A6"/>
    <w:lvl w:ilvl="0" w:tplc="99387C30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630659"/>
    <w:multiLevelType w:val="singleLevel"/>
    <w:tmpl w:val="85A6A66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7" w15:restartNumberingAfterBreak="0">
    <w:nsid w:val="3C3446E5"/>
    <w:multiLevelType w:val="singleLevel"/>
    <w:tmpl w:val="16FE5578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8" w15:restartNumberingAfterBreak="0">
    <w:nsid w:val="62120BB8"/>
    <w:multiLevelType w:val="hybridMultilevel"/>
    <w:tmpl w:val="5C1E7B7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5D580A"/>
    <w:multiLevelType w:val="hybridMultilevel"/>
    <w:tmpl w:val="017A26A4"/>
    <w:lvl w:ilvl="0" w:tplc="D81C464A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3B5FEA"/>
    <w:multiLevelType w:val="hybridMultilevel"/>
    <w:tmpl w:val="25847B9C"/>
    <w:lvl w:ilvl="0" w:tplc="7A4C13AC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8650706">
    <w:abstractNumId w:val="1"/>
  </w:num>
  <w:num w:numId="2" w16cid:durableId="1924142619">
    <w:abstractNumId w:val="6"/>
  </w:num>
  <w:num w:numId="3" w16cid:durableId="1181164331">
    <w:abstractNumId w:val="2"/>
  </w:num>
  <w:num w:numId="4" w16cid:durableId="465974286">
    <w:abstractNumId w:val="3"/>
  </w:num>
  <w:num w:numId="5" w16cid:durableId="1955168067">
    <w:abstractNumId w:val="7"/>
  </w:num>
  <w:num w:numId="6" w16cid:durableId="1271232695">
    <w:abstractNumId w:val="10"/>
  </w:num>
  <w:num w:numId="7" w16cid:durableId="1153569831">
    <w:abstractNumId w:val="9"/>
  </w:num>
  <w:num w:numId="8" w16cid:durableId="625743135">
    <w:abstractNumId w:val="5"/>
  </w:num>
  <w:num w:numId="9" w16cid:durableId="230427012">
    <w:abstractNumId w:val="8"/>
  </w:num>
  <w:num w:numId="10" w16cid:durableId="1252353280">
    <w:abstractNumId w:val="0"/>
  </w:num>
  <w:num w:numId="11" w16cid:durableId="151871456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ärt Voor">
    <w15:presenceInfo w15:providerId="AD" w15:userId="S::Kart.Voor@just.ee::936b5c4a-8b96-47d5-8faa-8f1d9925cbbc"/>
  </w15:person>
  <w15:person w15:author="Inge Mehide">
    <w15:presenceInfo w15:providerId="AD" w15:userId="S-1-5-21-23267018-1296325175-649218145-11804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trackRevisions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254"/>
    <w:rsid w:val="00000618"/>
    <w:rsid w:val="00003B4D"/>
    <w:rsid w:val="00004BBD"/>
    <w:rsid w:val="00013A22"/>
    <w:rsid w:val="00023CBC"/>
    <w:rsid w:val="0003529F"/>
    <w:rsid w:val="00036670"/>
    <w:rsid w:val="000526CA"/>
    <w:rsid w:val="0006409B"/>
    <w:rsid w:val="0007562B"/>
    <w:rsid w:val="00077618"/>
    <w:rsid w:val="00087DC5"/>
    <w:rsid w:val="00094D2F"/>
    <w:rsid w:val="0009527B"/>
    <w:rsid w:val="00096B1A"/>
    <w:rsid w:val="000A1E21"/>
    <w:rsid w:val="000A29F0"/>
    <w:rsid w:val="000A3173"/>
    <w:rsid w:val="000A6351"/>
    <w:rsid w:val="000C4A4D"/>
    <w:rsid w:val="000C67B2"/>
    <w:rsid w:val="000D43B6"/>
    <w:rsid w:val="000E112C"/>
    <w:rsid w:val="000E1A59"/>
    <w:rsid w:val="000F772E"/>
    <w:rsid w:val="00100170"/>
    <w:rsid w:val="00101F28"/>
    <w:rsid w:val="00101F31"/>
    <w:rsid w:val="00102490"/>
    <w:rsid w:val="00114F84"/>
    <w:rsid w:val="001226BD"/>
    <w:rsid w:val="00136249"/>
    <w:rsid w:val="0013674E"/>
    <w:rsid w:val="00141937"/>
    <w:rsid w:val="00142D94"/>
    <w:rsid w:val="00145A17"/>
    <w:rsid w:val="00153B2F"/>
    <w:rsid w:val="00156240"/>
    <w:rsid w:val="001622C1"/>
    <w:rsid w:val="0016498F"/>
    <w:rsid w:val="001710E8"/>
    <w:rsid w:val="001813F8"/>
    <w:rsid w:val="00181D3A"/>
    <w:rsid w:val="00183656"/>
    <w:rsid w:val="0018476C"/>
    <w:rsid w:val="001A6D40"/>
    <w:rsid w:val="001B2C07"/>
    <w:rsid w:val="001B4388"/>
    <w:rsid w:val="001B684D"/>
    <w:rsid w:val="001C0256"/>
    <w:rsid w:val="001C1494"/>
    <w:rsid w:val="001C27CC"/>
    <w:rsid w:val="001C52CF"/>
    <w:rsid w:val="001D27F9"/>
    <w:rsid w:val="001E1823"/>
    <w:rsid w:val="001E20A4"/>
    <w:rsid w:val="001E39E0"/>
    <w:rsid w:val="001E4731"/>
    <w:rsid w:val="00202B23"/>
    <w:rsid w:val="00231034"/>
    <w:rsid w:val="002446E1"/>
    <w:rsid w:val="0026021C"/>
    <w:rsid w:val="002612A5"/>
    <w:rsid w:val="00264C3C"/>
    <w:rsid w:val="00271576"/>
    <w:rsid w:val="0027267B"/>
    <w:rsid w:val="002758BE"/>
    <w:rsid w:val="002808D7"/>
    <w:rsid w:val="002855CE"/>
    <w:rsid w:val="00285916"/>
    <w:rsid w:val="002A3190"/>
    <w:rsid w:val="002A6EEB"/>
    <w:rsid w:val="002A7610"/>
    <w:rsid w:val="002B423A"/>
    <w:rsid w:val="002C0D56"/>
    <w:rsid w:val="002E0296"/>
    <w:rsid w:val="002E210D"/>
    <w:rsid w:val="002E2A30"/>
    <w:rsid w:val="002F4002"/>
    <w:rsid w:val="0030023C"/>
    <w:rsid w:val="00311ED1"/>
    <w:rsid w:val="00314490"/>
    <w:rsid w:val="00314DC7"/>
    <w:rsid w:val="00322D71"/>
    <w:rsid w:val="00323C87"/>
    <w:rsid w:val="0034194D"/>
    <w:rsid w:val="003537EE"/>
    <w:rsid w:val="0036073F"/>
    <w:rsid w:val="00363AA4"/>
    <w:rsid w:val="003642CA"/>
    <w:rsid w:val="00367684"/>
    <w:rsid w:val="003720F2"/>
    <w:rsid w:val="003830C0"/>
    <w:rsid w:val="00385484"/>
    <w:rsid w:val="003906E6"/>
    <w:rsid w:val="00390C0D"/>
    <w:rsid w:val="003970C0"/>
    <w:rsid w:val="003974B1"/>
    <w:rsid w:val="0039781C"/>
    <w:rsid w:val="003A1CD4"/>
    <w:rsid w:val="003A69CD"/>
    <w:rsid w:val="003A7967"/>
    <w:rsid w:val="003C1775"/>
    <w:rsid w:val="003C27E6"/>
    <w:rsid w:val="003C630E"/>
    <w:rsid w:val="003C64F7"/>
    <w:rsid w:val="003E642F"/>
    <w:rsid w:val="003F00B8"/>
    <w:rsid w:val="003F1FCA"/>
    <w:rsid w:val="003F7B55"/>
    <w:rsid w:val="00413F83"/>
    <w:rsid w:val="00415E85"/>
    <w:rsid w:val="00415FA5"/>
    <w:rsid w:val="00420BE4"/>
    <w:rsid w:val="004240F5"/>
    <w:rsid w:val="00427564"/>
    <w:rsid w:val="00427967"/>
    <w:rsid w:val="0044256B"/>
    <w:rsid w:val="004462D9"/>
    <w:rsid w:val="0045773A"/>
    <w:rsid w:val="00470D2A"/>
    <w:rsid w:val="00481826"/>
    <w:rsid w:val="004835F5"/>
    <w:rsid w:val="0048705F"/>
    <w:rsid w:val="00487CFA"/>
    <w:rsid w:val="004A446C"/>
    <w:rsid w:val="004B16B5"/>
    <w:rsid w:val="004B2440"/>
    <w:rsid w:val="004C1C04"/>
    <w:rsid w:val="004C28B9"/>
    <w:rsid w:val="004C3B46"/>
    <w:rsid w:val="004C4FB3"/>
    <w:rsid w:val="004C7D49"/>
    <w:rsid w:val="004D1A9F"/>
    <w:rsid w:val="004E5619"/>
    <w:rsid w:val="004E6E06"/>
    <w:rsid w:val="004F7D1D"/>
    <w:rsid w:val="00501109"/>
    <w:rsid w:val="005013D8"/>
    <w:rsid w:val="0050561B"/>
    <w:rsid w:val="0051303B"/>
    <w:rsid w:val="00515A26"/>
    <w:rsid w:val="00521875"/>
    <w:rsid w:val="00526EB3"/>
    <w:rsid w:val="0055124C"/>
    <w:rsid w:val="0055408C"/>
    <w:rsid w:val="00563339"/>
    <w:rsid w:val="00563B9B"/>
    <w:rsid w:val="00565B95"/>
    <w:rsid w:val="00570E9C"/>
    <w:rsid w:val="0057215F"/>
    <w:rsid w:val="00580993"/>
    <w:rsid w:val="0058613F"/>
    <w:rsid w:val="005877BE"/>
    <w:rsid w:val="00591657"/>
    <w:rsid w:val="00595139"/>
    <w:rsid w:val="005A23A6"/>
    <w:rsid w:val="005B211A"/>
    <w:rsid w:val="005B607E"/>
    <w:rsid w:val="005C59B6"/>
    <w:rsid w:val="005C78BE"/>
    <w:rsid w:val="005D517F"/>
    <w:rsid w:val="005E5D45"/>
    <w:rsid w:val="005F2664"/>
    <w:rsid w:val="005F2A23"/>
    <w:rsid w:val="00610FF7"/>
    <w:rsid w:val="0061288C"/>
    <w:rsid w:val="00641FD2"/>
    <w:rsid w:val="00657793"/>
    <w:rsid w:val="00665324"/>
    <w:rsid w:val="00667139"/>
    <w:rsid w:val="0066775E"/>
    <w:rsid w:val="00667846"/>
    <w:rsid w:val="00673EB1"/>
    <w:rsid w:val="00680E3D"/>
    <w:rsid w:val="00682BD3"/>
    <w:rsid w:val="006906CE"/>
    <w:rsid w:val="00693F5D"/>
    <w:rsid w:val="00694AE7"/>
    <w:rsid w:val="00695219"/>
    <w:rsid w:val="00695370"/>
    <w:rsid w:val="006A5544"/>
    <w:rsid w:val="006C51AA"/>
    <w:rsid w:val="006D520F"/>
    <w:rsid w:val="006D70D2"/>
    <w:rsid w:val="006E00A2"/>
    <w:rsid w:val="006E6303"/>
    <w:rsid w:val="006E7536"/>
    <w:rsid w:val="006E788E"/>
    <w:rsid w:val="006F0ED4"/>
    <w:rsid w:val="006F232F"/>
    <w:rsid w:val="006F5291"/>
    <w:rsid w:val="006F7D8D"/>
    <w:rsid w:val="00715DCE"/>
    <w:rsid w:val="0072294C"/>
    <w:rsid w:val="00725655"/>
    <w:rsid w:val="007330C2"/>
    <w:rsid w:val="0074523F"/>
    <w:rsid w:val="0075599C"/>
    <w:rsid w:val="00757F1A"/>
    <w:rsid w:val="0076576A"/>
    <w:rsid w:val="00767B65"/>
    <w:rsid w:val="00784373"/>
    <w:rsid w:val="0078486C"/>
    <w:rsid w:val="00790D98"/>
    <w:rsid w:val="0079137F"/>
    <w:rsid w:val="007976BC"/>
    <w:rsid w:val="007A37D2"/>
    <w:rsid w:val="007B0DB4"/>
    <w:rsid w:val="007B2B5E"/>
    <w:rsid w:val="007B67E1"/>
    <w:rsid w:val="007C07FE"/>
    <w:rsid w:val="007C1153"/>
    <w:rsid w:val="007C2C23"/>
    <w:rsid w:val="007D423D"/>
    <w:rsid w:val="007D691B"/>
    <w:rsid w:val="007D6AD9"/>
    <w:rsid w:val="007E19E4"/>
    <w:rsid w:val="007E7DC8"/>
    <w:rsid w:val="007F06A8"/>
    <w:rsid w:val="007F39F9"/>
    <w:rsid w:val="007F3CC3"/>
    <w:rsid w:val="007F76D2"/>
    <w:rsid w:val="00821799"/>
    <w:rsid w:val="00827064"/>
    <w:rsid w:val="008462F8"/>
    <w:rsid w:val="00851020"/>
    <w:rsid w:val="00854076"/>
    <w:rsid w:val="00854C3A"/>
    <w:rsid w:val="00862529"/>
    <w:rsid w:val="008752A6"/>
    <w:rsid w:val="00875418"/>
    <w:rsid w:val="00884035"/>
    <w:rsid w:val="00887EE1"/>
    <w:rsid w:val="00892CE4"/>
    <w:rsid w:val="00893E64"/>
    <w:rsid w:val="00895D07"/>
    <w:rsid w:val="008978BA"/>
    <w:rsid w:val="008A3F0A"/>
    <w:rsid w:val="008A4A0C"/>
    <w:rsid w:val="008B4598"/>
    <w:rsid w:val="008B4652"/>
    <w:rsid w:val="008B6248"/>
    <w:rsid w:val="008C3D50"/>
    <w:rsid w:val="008D1EA7"/>
    <w:rsid w:val="008D23FA"/>
    <w:rsid w:val="008D3318"/>
    <w:rsid w:val="008D41AC"/>
    <w:rsid w:val="008D5D90"/>
    <w:rsid w:val="008E0844"/>
    <w:rsid w:val="008E1105"/>
    <w:rsid w:val="008E1BE7"/>
    <w:rsid w:val="008E3EE5"/>
    <w:rsid w:val="008F77BC"/>
    <w:rsid w:val="00900F34"/>
    <w:rsid w:val="00910F37"/>
    <w:rsid w:val="009112D3"/>
    <w:rsid w:val="00913EC0"/>
    <w:rsid w:val="00915280"/>
    <w:rsid w:val="009172B2"/>
    <w:rsid w:val="009259EC"/>
    <w:rsid w:val="00931DA4"/>
    <w:rsid w:val="00931FC2"/>
    <w:rsid w:val="00934CC4"/>
    <w:rsid w:val="009363E5"/>
    <w:rsid w:val="00936D16"/>
    <w:rsid w:val="009439E1"/>
    <w:rsid w:val="00945361"/>
    <w:rsid w:val="00950FFA"/>
    <w:rsid w:val="009712BD"/>
    <w:rsid w:val="00971924"/>
    <w:rsid w:val="0097310A"/>
    <w:rsid w:val="009744B1"/>
    <w:rsid w:val="0099170A"/>
    <w:rsid w:val="00993458"/>
    <w:rsid w:val="009A6D40"/>
    <w:rsid w:val="009A6F7C"/>
    <w:rsid w:val="009A7EE7"/>
    <w:rsid w:val="009B19E9"/>
    <w:rsid w:val="009D00C0"/>
    <w:rsid w:val="009D0362"/>
    <w:rsid w:val="009D2985"/>
    <w:rsid w:val="009E040E"/>
    <w:rsid w:val="009E0BC2"/>
    <w:rsid w:val="009F7AA2"/>
    <w:rsid w:val="00A041D7"/>
    <w:rsid w:val="00A076A3"/>
    <w:rsid w:val="00A13D78"/>
    <w:rsid w:val="00A1449C"/>
    <w:rsid w:val="00A21104"/>
    <w:rsid w:val="00A273E5"/>
    <w:rsid w:val="00A27A3F"/>
    <w:rsid w:val="00A45F8B"/>
    <w:rsid w:val="00A67203"/>
    <w:rsid w:val="00A67F20"/>
    <w:rsid w:val="00A749C6"/>
    <w:rsid w:val="00A758BB"/>
    <w:rsid w:val="00A82EF2"/>
    <w:rsid w:val="00A84E0D"/>
    <w:rsid w:val="00A86F10"/>
    <w:rsid w:val="00A9687D"/>
    <w:rsid w:val="00A96EAB"/>
    <w:rsid w:val="00AA0180"/>
    <w:rsid w:val="00AA6616"/>
    <w:rsid w:val="00AC0C85"/>
    <w:rsid w:val="00AC1A68"/>
    <w:rsid w:val="00AC1D04"/>
    <w:rsid w:val="00AC351D"/>
    <w:rsid w:val="00AC5C4A"/>
    <w:rsid w:val="00AD1B8C"/>
    <w:rsid w:val="00AD2921"/>
    <w:rsid w:val="00AD558D"/>
    <w:rsid w:val="00AE0399"/>
    <w:rsid w:val="00AE768D"/>
    <w:rsid w:val="00AF49BC"/>
    <w:rsid w:val="00AF5CD6"/>
    <w:rsid w:val="00B039BF"/>
    <w:rsid w:val="00B12301"/>
    <w:rsid w:val="00B170AA"/>
    <w:rsid w:val="00B30009"/>
    <w:rsid w:val="00B30F04"/>
    <w:rsid w:val="00B32739"/>
    <w:rsid w:val="00B34CC2"/>
    <w:rsid w:val="00B42529"/>
    <w:rsid w:val="00B47E3E"/>
    <w:rsid w:val="00B50629"/>
    <w:rsid w:val="00B554A6"/>
    <w:rsid w:val="00B64B6F"/>
    <w:rsid w:val="00B64E9A"/>
    <w:rsid w:val="00B7254E"/>
    <w:rsid w:val="00B74FDF"/>
    <w:rsid w:val="00B76E44"/>
    <w:rsid w:val="00B80BE0"/>
    <w:rsid w:val="00B92122"/>
    <w:rsid w:val="00BA2940"/>
    <w:rsid w:val="00BA4309"/>
    <w:rsid w:val="00BB0BD2"/>
    <w:rsid w:val="00BB111A"/>
    <w:rsid w:val="00BD22D8"/>
    <w:rsid w:val="00BD3AF1"/>
    <w:rsid w:val="00BD5286"/>
    <w:rsid w:val="00BD7CFC"/>
    <w:rsid w:val="00BE0632"/>
    <w:rsid w:val="00BE3CEB"/>
    <w:rsid w:val="00BF29C1"/>
    <w:rsid w:val="00BF2BEF"/>
    <w:rsid w:val="00BF5F04"/>
    <w:rsid w:val="00C11C74"/>
    <w:rsid w:val="00C23C7B"/>
    <w:rsid w:val="00C36C42"/>
    <w:rsid w:val="00C417DD"/>
    <w:rsid w:val="00C45403"/>
    <w:rsid w:val="00C45F9B"/>
    <w:rsid w:val="00C531F1"/>
    <w:rsid w:val="00C53F48"/>
    <w:rsid w:val="00C54D91"/>
    <w:rsid w:val="00C60F06"/>
    <w:rsid w:val="00C62FC2"/>
    <w:rsid w:val="00C6334A"/>
    <w:rsid w:val="00C66787"/>
    <w:rsid w:val="00C87C60"/>
    <w:rsid w:val="00C92778"/>
    <w:rsid w:val="00C93C7E"/>
    <w:rsid w:val="00CA23D3"/>
    <w:rsid w:val="00CB3B74"/>
    <w:rsid w:val="00CC0722"/>
    <w:rsid w:val="00CD3254"/>
    <w:rsid w:val="00CE5670"/>
    <w:rsid w:val="00CF0E6D"/>
    <w:rsid w:val="00D04C61"/>
    <w:rsid w:val="00D069B2"/>
    <w:rsid w:val="00D109F1"/>
    <w:rsid w:val="00D124DF"/>
    <w:rsid w:val="00D130B9"/>
    <w:rsid w:val="00D15665"/>
    <w:rsid w:val="00D27859"/>
    <w:rsid w:val="00D37948"/>
    <w:rsid w:val="00D4590E"/>
    <w:rsid w:val="00D51041"/>
    <w:rsid w:val="00D53BF2"/>
    <w:rsid w:val="00D6361F"/>
    <w:rsid w:val="00D70800"/>
    <w:rsid w:val="00D70D9E"/>
    <w:rsid w:val="00D7459C"/>
    <w:rsid w:val="00D837A4"/>
    <w:rsid w:val="00D91522"/>
    <w:rsid w:val="00D934CB"/>
    <w:rsid w:val="00D941D8"/>
    <w:rsid w:val="00DA5394"/>
    <w:rsid w:val="00DB1F1D"/>
    <w:rsid w:val="00DB46E9"/>
    <w:rsid w:val="00DB5E44"/>
    <w:rsid w:val="00DC013D"/>
    <w:rsid w:val="00DC510F"/>
    <w:rsid w:val="00DD08B9"/>
    <w:rsid w:val="00E00A79"/>
    <w:rsid w:val="00E00CCE"/>
    <w:rsid w:val="00E079DC"/>
    <w:rsid w:val="00E147FD"/>
    <w:rsid w:val="00E45A2A"/>
    <w:rsid w:val="00E668D3"/>
    <w:rsid w:val="00E74646"/>
    <w:rsid w:val="00E82C12"/>
    <w:rsid w:val="00E84303"/>
    <w:rsid w:val="00EC09B6"/>
    <w:rsid w:val="00EC2E25"/>
    <w:rsid w:val="00ED0E89"/>
    <w:rsid w:val="00ED6B29"/>
    <w:rsid w:val="00EE04E5"/>
    <w:rsid w:val="00EE49A8"/>
    <w:rsid w:val="00EE59E4"/>
    <w:rsid w:val="00EE6AB5"/>
    <w:rsid w:val="00EE6F9E"/>
    <w:rsid w:val="00EF240A"/>
    <w:rsid w:val="00F079DC"/>
    <w:rsid w:val="00F36CCA"/>
    <w:rsid w:val="00F405D6"/>
    <w:rsid w:val="00F43731"/>
    <w:rsid w:val="00F44945"/>
    <w:rsid w:val="00F46E7E"/>
    <w:rsid w:val="00F56840"/>
    <w:rsid w:val="00F57921"/>
    <w:rsid w:val="00F6289D"/>
    <w:rsid w:val="00F6665F"/>
    <w:rsid w:val="00F754F3"/>
    <w:rsid w:val="00F75D38"/>
    <w:rsid w:val="00F802B7"/>
    <w:rsid w:val="00F81335"/>
    <w:rsid w:val="00F82368"/>
    <w:rsid w:val="00F87AC4"/>
    <w:rsid w:val="00F87E97"/>
    <w:rsid w:val="00F95B6D"/>
    <w:rsid w:val="00F979B7"/>
    <w:rsid w:val="00FA6F1E"/>
    <w:rsid w:val="00FB31B5"/>
    <w:rsid w:val="00FD6AF2"/>
    <w:rsid w:val="00FE2AAE"/>
    <w:rsid w:val="00FE3D19"/>
    <w:rsid w:val="00FF1F67"/>
    <w:rsid w:val="00FF2601"/>
    <w:rsid w:val="00FF4579"/>
    <w:rsid w:val="00FF5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8DE89"/>
  <w15:docId w15:val="{6727C642-C342-446B-9A1C-8702C1519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C23C7B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C23C7B"/>
  </w:style>
  <w:style w:type="paragraph" w:styleId="Jalus">
    <w:name w:val="footer"/>
    <w:basedOn w:val="Normaallaad"/>
    <w:link w:val="JalusMrk"/>
    <w:uiPriority w:val="99"/>
    <w:unhideWhenUsed/>
    <w:rsid w:val="00C23C7B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23C7B"/>
  </w:style>
  <w:style w:type="paragraph" w:styleId="Loendilik">
    <w:name w:val="List Paragraph"/>
    <w:basedOn w:val="Normaallaad"/>
    <w:uiPriority w:val="34"/>
    <w:qFormat/>
    <w:rsid w:val="00C23C7B"/>
    <w:pPr>
      <w:ind w:left="720"/>
      <w:contextualSpacing/>
    </w:pPr>
  </w:style>
  <w:style w:type="paragraph" w:customStyle="1" w:styleId="Default">
    <w:name w:val="Default"/>
    <w:rsid w:val="00E84303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styleId="Redaktsioon">
    <w:name w:val="Revision"/>
    <w:hidden/>
    <w:uiPriority w:val="99"/>
    <w:semiHidden/>
    <w:rsid w:val="001E1823"/>
  </w:style>
  <w:style w:type="character" w:styleId="Kommentaariviide">
    <w:name w:val="annotation reference"/>
    <w:basedOn w:val="Liguvaikefont"/>
    <w:uiPriority w:val="99"/>
    <w:semiHidden/>
    <w:unhideWhenUsed/>
    <w:rsid w:val="008F77BC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8F77BC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8F77BC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8F77BC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8F77BC"/>
    <w:rPr>
      <w:b/>
      <w:bCs/>
      <w:sz w:val="20"/>
      <w:szCs w:val="20"/>
    </w:rPr>
  </w:style>
  <w:style w:type="paragraph" w:customStyle="1" w:styleId="pf0">
    <w:name w:val="pf0"/>
    <w:basedOn w:val="Normaallaad"/>
    <w:rsid w:val="0076576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cf01">
    <w:name w:val="cf01"/>
    <w:basedOn w:val="Liguvaikefont"/>
    <w:rsid w:val="0076576A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Liguvaikefont"/>
    <w:rsid w:val="0076576A"/>
    <w:rPr>
      <w:rFonts w:ascii="Segoe UI" w:hAnsi="Segoe UI" w:cs="Segoe UI" w:hint="default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71168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26647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8509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0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7D0355-023B-4FA5-B444-9A0E352FB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374</Words>
  <Characters>2174</Characters>
  <Application>Microsoft Office Word</Application>
  <DocSecurity>0</DocSecurity>
  <Lines>18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Põllumajandusministeerium</Company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Sirje Jalakas</dc:creator>
  <cp:lastModifiedBy>Kärt Voor</cp:lastModifiedBy>
  <cp:revision>11</cp:revision>
  <cp:lastPrinted>2024-07-02T08:40:00Z</cp:lastPrinted>
  <dcterms:created xsi:type="dcterms:W3CDTF">2024-10-03T05:43:00Z</dcterms:created>
  <dcterms:modified xsi:type="dcterms:W3CDTF">2024-10-07T12:31:00Z</dcterms:modified>
</cp:coreProperties>
</file>